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B20" w:rsidRDefault="00937B20" w:rsidP="00937B20">
      <w:pPr>
        <w:rPr>
          <w:rFonts w:ascii="Arial" w:hAnsi="Arial" w:cs="Arial"/>
          <w:b/>
        </w:rPr>
      </w:pPr>
      <w:bookmarkStart w:id="0" w:name="_GoBack"/>
      <w:bookmarkEnd w:id="0"/>
    </w:p>
    <w:p w:rsidR="00937B20" w:rsidRDefault="00937B20" w:rsidP="00937B20">
      <w:pPr>
        <w:rPr>
          <w:rFonts w:ascii="Arial" w:hAnsi="Arial" w:cs="Arial"/>
          <w:b/>
        </w:rPr>
      </w:pPr>
    </w:p>
    <w:p w:rsidR="00937B20" w:rsidRDefault="00937B20" w:rsidP="00937B20">
      <w:pPr>
        <w:rPr>
          <w:rFonts w:ascii="Arial" w:hAnsi="Arial" w:cs="Arial"/>
          <w:b/>
        </w:rPr>
      </w:pPr>
    </w:p>
    <w:p w:rsidR="00C159DF" w:rsidRDefault="00C159DF" w:rsidP="00C159DF">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9264" behindDoc="0" locked="0" layoutInCell="1" allowOverlap="1" wp14:anchorId="380B46B0" wp14:editId="23A3945F">
                <wp:simplePos x="0" y="0"/>
                <wp:positionH relativeFrom="column">
                  <wp:posOffset>1257300</wp:posOffset>
                </wp:positionH>
                <wp:positionV relativeFrom="paragraph">
                  <wp:posOffset>59055</wp:posOffset>
                </wp:positionV>
                <wp:extent cx="2286000" cy="1426845"/>
                <wp:effectExtent l="0" t="190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59DF" w:rsidRDefault="00C159DF" w:rsidP="00C159DF">
                            <w:pPr>
                              <w:jc w:val="center"/>
                              <w:rPr>
                                <w:rFonts w:ascii="Arial" w:hAnsi="Arial" w:cs="Arial"/>
                                <w:b/>
                                <w:bCs/>
                                <w:lang w:val="en-GB"/>
                              </w:rPr>
                            </w:pPr>
                          </w:p>
                          <w:p w:rsidR="00C159DF" w:rsidRDefault="00C159DF" w:rsidP="00C159DF">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C159DF" w:rsidRDefault="00C159DF" w:rsidP="00C159DF">
                            <w:pPr>
                              <w:jc w:val="center"/>
                              <w:rPr>
                                <w:rFonts w:ascii="Arial" w:hAnsi="Arial" w:cs="Arial"/>
                                <w:b/>
                                <w:bCs/>
                                <w:lang w:val="en-GB"/>
                              </w:rPr>
                            </w:pPr>
                          </w:p>
                          <w:p w:rsidR="00C159DF" w:rsidRPr="008B6DC3" w:rsidRDefault="00C159DF" w:rsidP="00C159DF">
                            <w:pPr>
                              <w:jc w:val="center"/>
                              <w:rPr>
                                <w:rFonts w:ascii="Arial" w:hAnsi="Arial" w:cs="Arial"/>
                                <w:b/>
                                <w:bCs/>
                                <w:lang w:val="en-GB"/>
                              </w:rPr>
                            </w:pPr>
                            <w:r>
                              <w:rPr>
                                <w:rFonts w:ascii="Arial" w:hAnsi="Arial" w:cs="Arial"/>
                                <w:b/>
                                <w:bCs/>
                                <w:lang w:val="en-GB"/>
                              </w:rPr>
                              <w:t>WSB 10</w:t>
                            </w:r>
                          </w:p>
                          <w:p w:rsidR="00C159DF" w:rsidRDefault="00C159DF" w:rsidP="00C159DF">
                            <w:pPr>
                              <w:jc w:val="center"/>
                              <w:rPr>
                                <w:rFonts w:ascii="Arial" w:hAnsi="Arial" w:cs="Arial"/>
                                <w:b/>
                                <w:bCs/>
                                <w:lang w:val="en-GB"/>
                              </w:rPr>
                            </w:pPr>
                            <w:r>
                              <w:rPr>
                                <w:rFonts w:ascii="Arial" w:hAnsi="Arial" w:cs="Arial"/>
                                <w:b/>
                                <w:bCs/>
                                <w:lang w:val="en-GB"/>
                              </w:rPr>
                              <w:t>11-12 December 2013</w:t>
                            </w:r>
                            <w:r w:rsidRPr="008B6DC3">
                              <w:rPr>
                                <w:rFonts w:ascii="Arial" w:hAnsi="Arial" w:cs="Arial"/>
                                <w:b/>
                                <w:bCs/>
                                <w:lang w:val="en-GB"/>
                              </w:rPr>
                              <w:t xml:space="preserve"> </w:t>
                            </w:r>
                          </w:p>
                          <w:p w:rsidR="00C159DF" w:rsidRPr="002160AA" w:rsidRDefault="00C159DF" w:rsidP="00C159DF">
                            <w:pPr>
                              <w:jc w:val="center"/>
                              <w:rPr>
                                <w:rFonts w:ascii="Arial" w:hAnsi="Arial" w:cs="Arial"/>
                                <w:b/>
                                <w:bCs/>
                                <w:lang w:val="en-GB"/>
                              </w:rPr>
                            </w:pPr>
                            <w:r>
                              <w:rPr>
                                <w:rFonts w:ascii="Arial" w:hAnsi="Arial" w:cs="Arial"/>
                                <w:b/>
                                <w:bCs/>
                                <w:lang w:val="en-GB"/>
                              </w:rPr>
                              <w:t>Tønder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" stroked="f">
                <v:textbox>
                  <w:txbxContent>
                    <w:p w:rsidR="00C159DF" w:rsidRDefault="00C159DF" w:rsidP="00C159DF">
                      <w:pPr>
                        <w:jc w:val="center"/>
                        <w:rPr>
                          <w:rFonts w:ascii="Arial" w:hAnsi="Arial" w:cs="Arial"/>
                          <w:b/>
                          <w:bCs/>
                          <w:lang w:val="en-GB"/>
                        </w:rPr>
                      </w:pPr>
                    </w:p>
                    <w:p w:rsidR="00C159DF" w:rsidRDefault="00C159DF" w:rsidP="00C159DF">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C159DF" w:rsidRDefault="00C159DF" w:rsidP="00C159DF">
                      <w:pPr>
                        <w:jc w:val="center"/>
                        <w:rPr>
                          <w:rFonts w:ascii="Arial" w:hAnsi="Arial" w:cs="Arial"/>
                          <w:b/>
                          <w:bCs/>
                          <w:lang w:val="en-GB"/>
                        </w:rPr>
                      </w:pPr>
                    </w:p>
                    <w:p w:rsidR="00C159DF" w:rsidRPr="008B6DC3" w:rsidRDefault="00C159DF" w:rsidP="00C159DF">
                      <w:pPr>
                        <w:jc w:val="center"/>
                        <w:rPr>
                          <w:rFonts w:ascii="Arial" w:hAnsi="Arial" w:cs="Arial"/>
                          <w:b/>
                          <w:bCs/>
                          <w:lang w:val="en-GB"/>
                        </w:rPr>
                      </w:pPr>
                      <w:r>
                        <w:rPr>
                          <w:rFonts w:ascii="Arial" w:hAnsi="Arial" w:cs="Arial"/>
                          <w:b/>
                          <w:bCs/>
                          <w:lang w:val="en-GB"/>
                        </w:rPr>
                        <w:t>WSB 10</w:t>
                      </w:r>
                    </w:p>
                    <w:p w:rsidR="00C159DF" w:rsidRDefault="00C159DF" w:rsidP="00C159DF">
                      <w:pPr>
                        <w:jc w:val="center"/>
                        <w:rPr>
                          <w:rFonts w:ascii="Arial" w:hAnsi="Arial" w:cs="Arial"/>
                          <w:b/>
                          <w:bCs/>
                          <w:lang w:val="en-GB"/>
                        </w:rPr>
                      </w:pPr>
                      <w:r>
                        <w:rPr>
                          <w:rFonts w:ascii="Arial" w:hAnsi="Arial" w:cs="Arial"/>
                          <w:b/>
                          <w:bCs/>
                          <w:lang w:val="en-GB"/>
                        </w:rPr>
                        <w:t>11-12 December 2013</w:t>
                      </w:r>
                      <w:r w:rsidRPr="008B6DC3">
                        <w:rPr>
                          <w:rFonts w:ascii="Arial" w:hAnsi="Arial" w:cs="Arial"/>
                          <w:b/>
                          <w:bCs/>
                          <w:lang w:val="en-GB"/>
                        </w:rPr>
                        <w:t xml:space="preserve"> </w:t>
                      </w:r>
                    </w:p>
                    <w:p w:rsidR="00C159DF" w:rsidRPr="002160AA" w:rsidRDefault="00C159DF" w:rsidP="00C159DF">
                      <w:pPr>
                        <w:jc w:val="center"/>
                        <w:rPr>
                          <w:rFonts w:ascii="Arial" w:hAnsi="Arial" w:cs="Arial"/>
                          <w:b/>
                          <w:bCs/>
                          <w:lang w:val="en-GB"/>
                        </w:rPr>
                      </w:pPr>
                      <w:r>
                        <w:rPr>
                          <w:rFonts w:ascii="Arial" w:hAnsi="Arial" w:cs="Arial"/>
                          <w:b/>
                          <w:bCs/>
                          <w:lang w:val="en-GB"/>
                        </w:rPr>
                        <w:t>Tønder</w:t>
                      </w:r>
                    </w:p>
                  </w:txbxContent>
                </v:textbox>
              </v:shape>
            </w:pict>
          </mc:Fallback>
        </mc:AlternateContent>
      </w:r>
      <w:r>
        <w:rPr>
          <w:noProof/>
          <w:lang w:val="de-DE" w:eastAsia="de-DE"/>
        </w:rPr>
        <w:drawing>
          <wp:anchor distT="0" distB="0" distL="114300" distR="114300" simplePos="0" relativeHeight="251660288" behindDoc="0" locked="0" layoutInCell="1" allowOverlap="1" wp14:anchorId="557FD076" wp14:editId="236D1171">
            <wp:simplePos x="0" y="0"/>
            <wp:positionH relativeFrom="margin">
              <wp:align>right</wp:align>
            </wp:positionH>
            <wp:positionV relativeFrom="margin">
              <wp:align>top</wp:align>
            </wp:positionV>
            <wp:extent cx="1148080" cy="1052830"/>
            <wp:effectExtent l="0" t="0" r="0" b="0"/>
            <wp:wrapSquare wrapText="bothSides"/>
            <wp:docPr id="3" name="Bild 3" descr="Logo-cwss120x110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wss120x110pi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8080" cy="1052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59DF" w:rsidRDefault="00C159DF" w:rsidP="00C159DF">
      <w:pPr>
        <w:jc w:val="center"/>
        <w:rPr>
          <w:rFonts w:cs="Arial"/>
          <w:b/>
          <w:bCs/>
          <w:sz w:val="20"/>
          <w:szCs w:val="20"/>
          <w:lang w:val="en-GB"/>
        </w:rPr>
      </w:pPr>
      <w:r>
        <w:rPr>
          <w:rFonts w:cs="Arial"/>
          <w:b/>
          <w:bCs/>
          <w:sz w:val="20"/>
          <w:szCs w:val="20"/>
          <w:lang w:val="en-GB"/>
        </w:rPr>
        <w:t xml:space="preserve"> </w:t>
      </w:r>
    </w:p>
    <w:p w:rsidR="00C159DF" w:rsidRDefault="00C159DF" w:rsidP="00C159DF">
      <w:pPr>
        <w:rPr>
          <w:sz w:val="20"/>
          <w:szCs w:val="20"/>
          <w:lang w:val="en-GB"/>
        </w:rPr>
      </w:pPr>
    </w:p>
    <w:p w:rsidR="00C159DF" w:rsidRDefault="00C159DF" w:rsidP="00C159DF">
      <w:pPr>
        <w:jc w:val="center"/>
        <w:rPr>
          <w:rFonts w:ascii="Arial" w:hAnsi="Arial" w:cs="Arial"/>
          <w:b/>
          <w:bCs/>
          <w:sz w:val="20"/>
          <w:szCs w:val="20"/>
          <w:lang w:val="en-GB"/>
        </w:rPr>
      </w:pPr>
    </w:p>
    <w:p w:rsidR="00C159DF" w:rsidRDefault="00C159DF" w:rsidP="00C159DF">
      <w:pPr>
        <w:rPr>
          <w:rFonts w:ascii="Arial" w:hAnsi="Arial" w:cs="Arial"/>
          <w:sz w:val="20"/>
          <w:szCs w:val="20"/>
          <w:lang w:val="en-GB"/>
        </w:rPr>
      </w:pPr>
    </w:p>
    <w:p w:rsidR="00C159DF" w:rsidRDefault="00C159DF" w:rsidP="00C159DF">
      <w:pPr>
        <w:jc w:val="center"/>
        <w:rPr>
          <w:rFonts w:ascii="Arial" w:hAnsi="Arial" w:cs="Arial"/>
          <w:sz w:val="20"/>
          <w:szCs w:val="20"/>
          <w:lang w:val="en-GB"/>
        </w:rPr>
      </w:pPr>
    </w:p>
    <w:p w:rsidR="00C159DF" w:rsidRDefault="00C159DF" w:rsidP="00C159DF">
      <w:pPr>
        <w:rPr>
          <w:rFonts w:ascii="Arial" w:hAnsi="Arial" w:cs="Arial"/>
          <w:sz w:val="20"/>
          <w:szCs w:val="20"/>
          <w:lang w:val="en-GB"/>
        </w:rPr>
      </w:pPr>
    </w:p>
    <w:p w:rsidR="00C159DF" w:rsidRDefault="00C159DF" w:rsidP="00C159DF">
      <w:pPr>
        <w:rPr>
          <w:rFonts w:ascii="Arial" w:hAnsi="Arial" w:cs="Arial"/>
          <w:sz w:val="20"/>
          <w:szCs w:val="20"/>
          <w:lang w:val="en-GB"/>
        </w:rPr>
      </w:pPr>
    </w:p>
    <w:p w:rsidR="00C159DF" w:rsidRDefault="00C159DF" w:rsidP="00C159DF">
      <w:pPr>
        <w:rPr>
          <w:rFonts w:ascii="Arial" w:hAnsi="Arial" w:cs="Arial"/>
          <w:sz w:val="20"/>
          <w:szCs w:val="20"/>
          <w:lang w:val="en-GB"/>
        </w:rPr>
      </w:pPr>
    </w:p>
    <w:p w:rsidR="00C159DF" w:rsidRDefault="00C159DF" w:rsidP="00C159DF">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C159DF" w:rsidRDefault="00C159DF" w:rsidP="00C159DF">
      <w:pPr>
        <w:rPr>
          <w:rFonts w:ascii="Arial" w:hAnsi="Arial" w:cs="Arial"/>
          <w:sz w:val="20"/>
          <w:szCs w:val="20"/>
          <w:lang w:val="en-GB"/>
        </w:rPr>
      </w:pPr>
    </w:p>
    <w:p w:rsidR="00C159DF" w:rsidRPr="008F0123" w:rsidRDefault="00C159DF" w:rsidP="00C159DF">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Pr="00602271">
        <w:rPr>
          <w:rFonts w:ascii="Arial" w:hAnsi="Arial" w:cs="Arial"/>
          <w:sz w:val="20"/>
          <w:szCs w:val="20"/>
          <w:lang w:val="en-GB"/>
        </w:rPr>
        <w:t>5</w:t>
      </w:r>
    </w:p>
    <w:p w:rsidR="00C159DF" w:rsidRDefault="00C159DF" w:rsidP="00C159DF">
      <w:pPr>
        <w:tabs>
          <w:tab w:val="left" w:pos="2160"/>
        </w:tabs>
        <w:rPr>
          <w:rFonts w:ascii="Arial" w:hAnsi="Arial" w:cs="Arial"/>
          <w:sz w:val="20"/>
          <w:szCs w:val="20"/>
          <w:lang w:val="en-GB"/>
        </w:rPr>
      </w:pPr>
    </w:p>
    <w:p w:rsidR="00C159DF" w:rsidRPr="008F0123" w:rsidRDefault="00C159DF" w:rsidP="00C159DF">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1C7042">
        <w:rPr>
          <w:rFonts w:ascii="Arial" w:hAnsi="Arial" w:cs="Arial"/>
          <w:sz w:val="20"/>
          <w:szCs w:val="20"/>
          <w:lang w:val="en-GB"/>
        </w:rPr>
        <w:t>Business plan</w:t>
      </w:r>
    </w:p>
    <w:p w:rsidR="00C159DF" w:rsidRDefault="00C159DF" w:rsidP="00C159DF">
      <w:pPr>
        <w:tabs>
          <w:tab w:val="left" w:pos="2160"/>
        </w:tabs>
        <w:rPr>
          <w:rFonts w:ascii="Arial" w:hAnsi="Arial" w:cs="Arial"/>
          <w:sz w:val="20"/>
          <w:szCs w:val="20"/>
          <w:lang w:val="en-GB"/>
        </w:rPr>
      </w:pPr>
      <w:r>
        <w:rPr>
          <w:rFonts w:ascii="Arial" w:hAnsi="Arial" w:cs="Arial"/>
          <w:b/>
          <w:sz w:val="20"/>
          <w:szCs w:val="20"/>
          <w:lang w:val="en-GB"/>
        </w:rPr>
        <w:tab/>
      </w:r>
    </w:p>
    <w:p w:rsidR="00C159DF" w:rsidRPr="002D7C58" w:rsidRDefault="00C159DF" w:rsidP="00C159DF">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Pr>
          <w:rFonts w:ascii="Arial" w:hAnsi="Arial" w:cs="Arial"/>
          <w:sz w:val="20"/>
          <w:szCs w:val="20"/>
          <w:lang w:val="en-GB"/>
        </w:rPr>
        <w:t>WSB 10/</w:t>
      </w:r>
      <w:r w:rsidR="001C7042">
        <w:rPr>
          <w:rFonts w:ascii="Arial" w:hAnsi="Arial" w:cs="Arial"/>
          <w:sz w:val="20"/>
          <w:szCs w:val="20"/>
          <w:lang w:val="en-GB"/>
        </w:rPr>
        <w:t>5/</w:t>
      </w:r>
      <w:r w:rsidR="00852BAD">
        <w:rPr>
          <w:rFonts w:ascii="Arial" w:hAnsi="Arial" w:cs="Arial"/>
          <w:sz w:val="20"/>
          <w:szCs w:val="20"/>
          <w:lang w:val="en-GB"/>
        </w:rPr>
        <w:t>1</w:t>
      </w:r>
    </w:p>
    <w:p w:rsidR="00C159DF" w:rsidRDefault="00C159DF" w:rsidP="00C159DF">
      <w:pPr>
        <w:tabs>
          <w:tab w:val="left" w:pos="2160"/>
        </w:tabs>
        <w:rPr>
          <w:rFonts w:ascii="Arial" w:hAnsi="Arial" w:cs="Arial"/>
          <w:sz w:val="20"/>
          <w:szCs w:val="20"/>
          <w:lang w:val="en-GB"/>
        </w:rPr>
      </w:pPr>
    </w:p>
    <w:p w:rsidR="00C159DF" w:rsidRDefault="00C159DF" w:rsidP="00C159DF">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7B5AD5">
        <w:rPr>
          <w:rFonts w:ascii="Arial" w:hAnsi="Arial" w:cs="Arial"/>
          <w:sz w:val="20"/>
          <w:szCs w:val="20"/>
          <w:lang w:val="en-GB"/>
        </w:rPr>
        <w:t>5</w:t>
      </w:r>
      <w:r>
        <w:rPr>
          <w:rFonts w:ascii="Arial" w:hAnsi="Arial" w:cs="Arial"/>
          <w:sz w:val="20"/>
          <w:szCs w:val="20"/>
          <w:lang w:val="en-GB"/>
        </w:rPr>
        <w:t xml:space="preserve"> December </w:t>
      </w:r>
      <w:r w:rsidRPr="00075502">
        <w:rPr>
          <w:rFonts w:ascii="Arial" w:hAnsi="Arial" w:cs="Arial"/>
          <w:sz w:val="20"/>
          <w:szCs w:val="20"/>
          <w:lang w:val="en-GB"/>
        </w:rPr>
        <w:t>2013</w:t>
      </w:r>
      <w:r>
        <w:rPr>
          <w:rFonts w:ascii="Arial" w:hAnsi="Arial" w:cs="Arial"/>
          <w:b/>
          <w:sz w:val="20"/>
          <w:szCs w:val="20"/>
          <w:lang w:val="en-GB"/>
        </w:rPr>
        <w:tab/>
      </w:r>
    </w:p>
    <w:p w:rsidR="00C159DF" w:rsidRDefault="00C159DF" w:rsidP="00C159DF">
      <w:pPr>
        <w:tabs>
          <w:tab w:val="left" w:pos="3064"/>
        </w:tabs>
        <w:rPr>
          <w:rFonts w:ascii="Arial" w:hAnsi="Arial" w:cs="Arial"/>
          <w:sz w:val="20"/>
          <w:szCs w:val="20"/>
          <w:lang w:val="en-GB"/>
        </w:rPr>
      </w:pPr>
      <w:r>
        <w:rPr>
          <w:rFonts w:ascii="Arial" w:hAnsi="Arial" w:cs="Arial"/>
          <w:sz w:val="20"/>
          <w:szCs w:val="20"/>
          <w:lang w:val="en-GB"/>
        </w:rPr>
        <w:tab/>
      </w:r>
    </w:p>
    <w:p w:rsidR="00C159DF" w:rsidRDefault="00C159DF" w:rsidP="00C159DF">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Pr="00602271">
        <w:rPr>
          <w:rFonts w:ascii="Arial" w:hAnsi="Arial" w:cs="Arial"/>
          <w:sz w:val="20"/>
          <w:szCs w:val="20"/>
          <w:lang w:val="en-GB"/>
        </w:rPr>
        <w:t>CWSS</w:t>
      </w:r>
    </w:p>
    <w:p w:rsidR="00C159DF" w:rsidRDefault="00C159DF" w:rsidP="00C159DF">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C159DF" w:rsidRDefault="00C159DF" w:rsidP="00C159DF">
      <w:pPr>
        <w:pStyle w:val="Kopfzeile"/>
        <w:tabs>
          <w:tab w:val="clear" w:pos="4703"/>
          <w:tab w:val="clear" w:pos="9406"/>
        </w:tabs>
        <w:rPr>
          <w:rFonts w:ascii="Arial" w:hAnsi="Arial" w:cs="Arial"/>
          <w:sz w:val="20"/>
          <w:lang w:val="en-GB" w:eastAsia="de-DE"/>
        </w:rPr>
      </w:pPr>
    </w:p>
    <w:p w:rsidR="00C159DF" w:rsidRDefault="00C159DF" w:rsidP="00C159DF">
      <w:pPr>
        <w:pStyle w:val="Kopfzeile"/>
        <w:tabs>
          <w:tab w:val="clear" w:pos="4703"/>
          <w:tab w:val="clear" w:pos="9406"/>
        </w:tabs>
        <w:rPr>
          <w:rFonts w:ascii="Arial" w:hAnsi="Arial" w:cs="Arial"/>
          <w:sz w:val="20"/>
          <w:lang w:val="en-GB" w:eastAsia="de-DE"/>
        </w:rPr>
      </w:pPr>
    </w:p>
    <w:p w:rsidR="00C159DF" w:rsidRDefault="00C159DF" w:rsidP="001C7042">
      <w:pPr>
        <w:spacing w:line="276" w:lineRule="auto"/>
        <w:rPr>
          <w:rFonts w:ascii="Arial" w:hAnsi="Arial"/>
          <w:sz w:val="20"/>
          <w:szCs w:val="20"/>
          <w:lang w:val="en-GB"/>
        </w:rPr>
      </w:pPr>
      <w:r>
        <w:rPr>
          <w:rFonts w:ascii="Arial" w:hAnsi="Arial"/>
          <w:sz w:val="20"/>
          <w:szCs w:val="20"/>
          <w:lang w:val="en-GB"/>
        </w:rPr>
        <w:t xml:space="preserve">Attached are </w:t>
      </w:r>
      <w:r w:rsidR="001C7042">
        <w:rPr>
          <w:rFonts w:ascii="Arial" w:hAnsi="Arial"/>
          <w:sz w:val="20"/>
          <w:szCs w:val="20"/>
          <w:lang w:val="en-GB"/>
        </w:rPr>
        <w:t xml:space="preserve">brief reports on progress on the issues science-policy-matrix, tidal basins, fish, including </w:t>
      </w:r>
      <w:r>
        <w:rPr>
          <w:rFonts w:ascii="Arial" w:hAnsi="Arial"/>
          <w:sz w:val="20"/>
          <w:szCs w:val="20"/>
          <w:lang w:val="en-GB"/>
        </w:rPr>
        <w:t xml:space="preserve">proposals for amendments to the draft MCD, version June 2013, </w:t>
      </w:r>
      <w:r w:rsidR="001C7042">
        <w:rPr>
          <w:rFonts w:ascii="Arial" w:hAnsi="Arial"/>
          <w:sz w:val="20"/>
          <w:szCs w:val="20"/>
          <w:lang w:val="en-GB"/>
        </w:rPr>
        <w:t xml:space="preserve">as well as proposals to the draft MCD by </w:t>
      </w:r>
      <w:r>
        <w:rPr>
          <w:rFonts w:ascii="Arial" w:hAnsi="Arial"/>
          <w:sz w:val="20"/>
          <w:szCs w:val="20"/>
          <w:lang w:val="en-GB"/>
        </w:rPr>
        <w:t>the WSFI advisory board and the JM</w:t>
      </w:r>
      <w:r w:rsidR="007B5AD5">
        <w:rPr>
          <w:rFonts w:ascii="Arial" w:hAnsi="Arial"/>
          <w:sz w:val="20"/>
          <w:szCs w:val="20"/>
          <w:lang w:val="en-GB"/>
        </w:rPr>
        <w:t>B</w:t>
      </w:r>
      <w:r>
        <w:rPr>
          <w:rFonts w:ascii="Arial" w:hAnsi="Arial"/>
          <w:sz w:val="20"/>
          <w:szCs w:val="20"/>
          <w:lang w:val="en-GB"/>
        </w:rPr>
        <w:t>B.</w:t>
      </w:r>
    </w:p>
    <w:p w:rsidR="00C159DF" w:rsidRPr="00F872A7" w:rsidRDefault="00C159DF" w:rsidP="001C7042">
      <w:pPr>
        <w:spacing w:line="276" w:lineRule="auto"/>
        <w:rPr>
          <w:rFonts w:ascii="Arial" w:hAnsi="Arial"/>
          <w:sz w:val="20"/>
          <w:szCs w:val="20"/>
          <w:lang w:val="en-GB"/>
        </w:rPr>
      </w:pPr>
      <w:r>
        <w:rPr>
          <w:rFonts w:ascii="Arial" w:hAnsi="Arial"/>
          <w:sz w:val="20"/>
          <w:szCs w:val="20"/>
          <w:lang w:val="en-GB"/>
        </w:rPr>
        <w:t xml:space="preserve">The proposed amendments </w:t>
      </w:r>
      <w:r w:rsidR="001C7042">
        <w:rPr>
          <w:rFonts w:ascii="Arial" w:hAnsi="Arial"/>
          <w:sz w:val="20"/>
          <w:szCs w:val="20"/>
          <w:lang w:val="en-GB"/>
        </w:rPr>
        <w:t xml:space="preserve">to the MCD </w:t>
      </w:r>
      <w:r>
        <w:rPr>
          <w:rFonts w:ascii="Arial" w:hAnsi="Arial"/>
          <w:sz w:val="20"/>
          <w:szCs w:val="20"/>
          <w:lang w:val="en-GB"/>
        </w:rPr>
        <w:t xml:space="preserve">have been taken into consideration by the ad-hoc drafting group in its meeting of 3-4 December 2013 </w:t>
      </w:r>
    </w:p>
    <w:p w:rsidR="00C159DF" w:rsidRDefault="00C159DF" w:rsidP="00C159DF">
      <w:pPr>
        <w:pStyle w:val="Kopfzeile"/>
        <w:tabs>
          <w:tab w:val="clear" w:pos="4703"/>
          <w:tab w:val="clear" w:pos="9406"/>
        </w:tabs>
        <w:rPr>
          <w:rFonts w:ascii="Arial" w:hAnsi="Arial" w:cs="Arial"/>
          <w:sz w:val="20"/>
          <w:lang w:val="en-GB" w:eastAsia="de-DE"/>
        </w:rPr>
      </w:pPr>
    </w:p>
    <w:p w:rsidR="00C159DF" w:rsidRDefault="00C159DF" w:rsidP="00C159DF">
      <w:pPr>
        <w:pStyle w:val="Kopfzeile"/>
        <w:tabs>
          <w:tab w:val="clear" w:pos="4703"/>
          <w:tab w:val="clear" w:pos="9406"/>
        </w:tabs>
        <w:rPr>
          <w:rFonts w:ascii="Arial" w:hAnsi="Arial" w:cs="Arial"/>
          <w:sz w:val="20"/>
          <w:lang w:val="en-GB" w:eastAsia="de-DE"/>
        </w:rPr>
      </w:pPr>
    </w:p>
    <w:p w:rsidR="00C159DF" w:rsidRDefault="00C159DF" w:rsidP="00C159DF">
      <w:pPr>
        <w:pStyle w:val="Kopfzeile"/>
        <w:tabs>
          <w:tab w:val="clear" w:pos="4703"/>
          <w:tab w:val="clear" w:pos="9406"/>
        </w:tabs>
        <w:rPr>
          <w:rFonts w:ascii="Arial" w:hAnsi="Arial" w:cs="Arial"/>
          <w:sz w:val="20"/>
          <w:lang w:val="en-GB" w:eastAsia="de-DE"/>
        </w:rPr>
      </w:pPr>
    </w:p>
    <w:p w:rsidR="00C159DF" w:rsidRPr="00F872A7" w:rsidRDefault="00C159DF" w:rsidP="00C159DF">
      <w:pPr>
        <w:rPr>
          <w:rFonts w:ascii="Arial" w:hAnsi="Arial"/>
          <w:b/>
          <w:bCs/>
          <w:sz w:val="20"/>
          <w:szCs w:val="20"/>
          <w:lang w:val="en-GB"/>
        </w:rPr>
      </w:pPr>
      <w:r w:rsidRPr="00F872A7">
        <w:rPr>
          <w:rFonts w:ascii="Arial" w:hAnsi="Arial"/>
          <w:b/>
          <w:bCs/>
          <w:sz w:val="20"/>
          <w:szCs w:val="20"/>
          <w:lang w:val="en-GB"/>
        </w:rPr>
        <w:t>Proposal</w:t>
      </w:r>
      <w:r>
        <w:rPr>
          <w:rFonts w:ascii="Arial" w:hAnsi="Arial"/>
          <w:b/>
          <w:bCs/>
          <w:sz w:val="20"/>
          <w:szCs w:val="20"/>
          <w:lang w:val="en-GB"/>
        </w:rPr>
        <w:tab/>
      </w:r>
      <w:r>
        <w:rPr>
          <w:rFonts w:ascii="Arial" w:hAnsi="Arial"/>
          <w:b/>
          <w:bCs/>
          <w:sz w:val="20"/>
          <w:szCs w:val="20"/>
          <w:lang w:val="en-GB"/>
        </w:rPr>
        <w:tab/>
        <w:t>WSB is invited to note, respectively discuss the proposals</w:t>
      </w:r>
    </w:p>
    <w:p w:rsidR="00C159DF" w:rsidRPr="00F872A7" w:rsidRDefault="00C159DF" w:rsidP="00C159DF">
      <w:pPr>
        <w:rPr>
          <w:rFonts w:ascii="Arial" w:hAnsi="Arial"/>
          <w:sz w:val="20"/>
          <w:szCs w:val="20"/>
          <w:lang w:val="en-GB"/>
        </w:rPr>
      </w:pPr>
    </w:p>
    <w:p w:rsidR="00C159DF" w:rsidRPr="00C94373" w:rsidRDefault="00C159DF" w:rsidP="00C159DF">
      <w:pPr>
        <w:pStyle w:val="Textkrper"/>
        <w:rPr>
          <w:szCs w:val="20"/>
          <w:lang w:val="en-GB"/>
        </w:rPr>
      </w:pPr>
    </w:p>
    <w:p w:rsidR="00C159DF" w:rsidRPr="00C94373" w:rsidRDefault="00C159DF" w:rsidP="00C159DF">
      <w:pPr>
        <w:pStyle w:val="Textkrper"/>
        <w:rPr>
          <w:szCs w:val="20"/>
          <w:lang w:val="en-GB"/>
        </w:rPr>
      </w:pPr>
    </w:p>
    <w:p w:rsidR="00C159DF" w:rsidRPr="00C94373" w:rsidRDefault="00C159DF" w:rsidP="00C159DF">
      <w:pPr>
        <w:pStyle w:val="Textkrper"/>
        <w:rPr>
          <w:szCs w:val="20"/>
          <w:lang w:val="en-GB"/>
        </w:rPr>
      </w:pPr>
    </w:p>
    <w:p w:rsidR="00C159DF" w:rsidRPr="00C94373" w:rsidRDefault="00C159DF" w:rsidP="00C159DF">
      <w:pPr>
        <w:rPr>
          <w:rFonts w:ascii="Arial" w:hAnsi="Arial" w:cs="Arial"/>
          <w:sz w:val="20"/>
          <w:szCs w:val="20"/>
          <w:lang w:val="en-GB"/>
        </w:rPr>
      </w:pPr>
    </w:p>
    <w:p w:rsidR="00C159DF" w:rsidRPr="00C94373" w:rsidRDefault="00C159DF" w:rsidP="00C159DF">
      <w:pPr>
        <w:rPr>
          <w:rFonts w:ascii="Arial" w:hAnsi="Arial" w:cs="Arial"/>
          <w:sz w:val="20"/>
          <w:szCs w:val="20"/>
          <w:lang w:val="en-GB"/>
        </w:rPr>
      </w:pPr>
    </w:p>
    <w:p w:rsidR="00C159DF" w:rsidRDefault="00C159DF">
      <w:pPr>
        <w:spacing w:after="200" w:line="276" w:lineRule="auto"/>
        <w:rPr>
          <w:rFonts w:ascii="Arial" w:hAnsi="Arial" w:cs="Arial"/>
          <w:b/>
        </w:rPr>
      </w:pPr>
      <w:r>
        <w:rPr>
          <w:rFonts w:ascii="Arial" w:hAnsi="Arial" w:cs="Arial"/>
          <w:b/>
        </w:rPr>
        <w:br w:type="page"/>
      </w:r>
    </w:p>
    <w:p w:rsidR="001E6E17" w:rsidRDefault="001E6E17" w:rsidP="00937B20">
      <w:pPr>
        <w:rPr>
          <w:rFonts w:ascii="Arial" w:hAnsi="Arial" w:cs="Arial"/>
          <w:b/>
        </w:rPr>
      </w:pPr>
    </w:p>
    <w:p w:rsidR="00937B20" w:rsidRPr="00F071E0" w:rsidRDefault="00937B20" w:rsidP="00937B20">
      <w:pPr>
        <w:rPr>
          <w:rFonts w:ascii="Arial" w:hAnsi="Arial" w:cs="Arial"/>
          <w:b/>
        </w:rPr>
      </w:pPr>
      <w:r w:rsidRPr="00F071E0">
        <w:rPr>
          <w:rFonts w:ascii="Arial" w:hAnsi="Arial" w:cs="Arial"/>
          <w:b/>
        </w:rPr>
        <w:t>1. Workshop Science-Policy matrix</w:t>
      </w:r>
    </w:p>
    <w:p w:rsidR="00937B20" w:rsidRPr="008F178A" w:rsidRDefault="00937B20" w:rsidP="00937B20">
      <w:pPr>
        <w:rPr>
          <w:rFonts w:ascii="Arial" w:hAnsi="Arial" w:cs="Arial"/>
          <w:b/>
        </w:rPr>
      </w:pPr>
    </w:p>
    <w:p w:rsidR="00937B20" w:rsidRPr="00854005" w:rsidRDefault="00937B20" w:rsidP="00937B20">
      <w:pPr>
        <w:rPr>
          <w:rFonts w:ascii="Arial" w:hAnsi="Arial" w:cs="Arial"/>
          <w:b/>
        </w:rPr>
      </w:pPr>
    </w:p>
    <w:p w:rsidR="00937B20" w:rsidRPr="00937B20" w:rsidRDefault="00937B20" w:rsidP="00937B20">
      <w:pPr>
        <w:rPr>
          <w:rFonts w:ascii="Arial" w:hAnsi="Arial" w:cs="Arial"/>
          <w:b/>
          <w:sz w:val="22"/>
          <w:szCs w:val="22"/>
        </w:rPr>
      </w:pPr>
      <w:r w:rsidRPr="00937B20">
        <w:rPr>
          <w:rFonts w:ascii="Arial" w:hAnsi="Arial" w:cs="Arial"/>
          <w:b/>
          <w:sz w:val="22"/>
          <w:szCs w:val="22"/>
        </w:rPr>
        <w:t>Background</w:t>
      </w:r>
    </w:p>
    <w:p w:rsidR="00937B20" w:rsidRPr="00937B20" w:rsidRDefault="00937B20" w:rsidP="00937B20">
      <w:pPr>
        <w:rPr>
          <w:rFonts w:ascii="Arial" w:hAnsi="Arial" w:cs="Arial"/>
          <w:sz w:val="22"/>
          <w:szCs w:val="22"/>
        </w:rPr>
      </w:pPr>
      <w:r w:rsidRPr="00937B20">
        <w:rPr>
          <w:rFonts w:ascii="Arial" w:hAnsi="Arial" w:cs="Arial"/>
          <w:sz w:val="22"/>
          <w:szCs w:val="22"/>
        </w:rPr>
        <w:t>The first draft of a science-policy matrix, developed by the Dutch Wadden Academy, the CWSS and the TMAG chairman, was submitted to the WSB-9 meeting. WSB requested TG-M to further discuss the matrix with a broader audience of scientists and policy makers.</w:t>
      </w:r>
    </w:p>
    <w:p w:rsidR="00937B20" w:rsidRPr="00937B20" w:rsidRDefault="00937B20" w:rsidP="00937B20">
      <w:pPr>
        <w:rPr>
          <w:rFonts w:ascii="Arial" w:hAnsi="Arial" w:cs="Arial"/>
          <w:sz w:val="22"/>
          <w:szCs w:val="22"/>
        </w:rPr>
      </w:pPr>
      <w:r w:rsidRPr="00937B20">
        <w:rPr>
          <w:rFonts w:ascii="Arial" w:hAnsi="Arial" w:cs="Arial"/>
          <w:sz w:val="22"/>
          <w:szCs w:val="22"/>
        </w:rPr>
        <w:t>To this end a workshop was held 20 November 2013 at the Hanse Wissenschaftskolleg, Delmenhorst, Germany.</w:t>
      </w:r>
    </w:p>
    <w:p w:rsidR="00937B20" w:rsidRPr="00937B20" w:rsidRDefault="00937B20" w:rsidP="00937B20">
      <w:pPr>
        <w:rPr>
          <w:rFonts w:ascii="Arial" w:hAnsi="Arial" w:cs="Arial"/>
          <w:sz w:val="22"/>
          <w:szCs w:val="22"/>
        </w:rPr>
      </w:pPr>
      <w:r w:rsidRPr="00937B20">
        <w:rPr>
          <w:rFonts w:ascii="Arial" w:hAnsi="Arial" w:cs="Arial"/>
          <w:sz w:val="22"/>
          <w:szCs w:val="22"/>
        </w:rPr>
        <w:t>The workshop was attended by some sixty policy makers and scientists from Denmark, The Netherlands and Germany.</w:t>
      </w:r>
    </w:p>
    <w:p w:rsidR="00937B20" w:rsidRPr="00937B20" w:rsidRDefault="00937B20" w:rsidP="00937B20">
      <w:pPr>
        <w:rPr>
          <w:rFonts w:ascii="Arial" w:hAnsi="Arial" w:cs="Arial"/>
          <w:sz w:val="22"/>
          <w:szCs w:val="22"/>
        </w:rPr>
      </w:pPr>
    </w:p>
    <w:p w:rsidR="00937B20" w:rsidRPr="00937B20" w:rsidRDefault="00937B20" w:rsidP="00937B20">
      <w:pPr>
        <w:rPr>
          <w:rFonts w:ascii="Arial" w:hAnsi="Arial" w:cs="Arial"/>
          <w:b/>
          <w:sz w:val="22"/>
          <w:szCs w:val="22"/>
        </w:rPr>
      </w:pPr>
      <w:r w:rsidRPr="00937B20">
        <w:rPr>
          <w:rFonts w:ascii="Arial" w:hAnsi="Arial" w:cs="Arial"/>
          <w:b/>
          <w:sz w:val="22"/>
          <w:szCs w:val="22"/>
        </w:rPr>
        <w:t>Workshop results</w:t>
      </w:r>
    </w:p>
    <w:p w:rsidR="00937B20" w:rsidRPr="00937B20" w:rsidRDefault="00937B20" w:rsidP="00937B20">
      <w:pPr>
        <w:rPr>
          <w:rFonts w:ascii="Arial" w:hAnsi="Arial" w:cs="Arial"/>
          <w:sz w:val="22"/>
          <w:szCs w:val="22"/>
        </w:rPr>
      </w:pPr>
      <w:r w:rsidRPr="00937B20">
        <w:rPr>
          <w:rFonts w:ascii="Arial" w:hAnsi="Arial" w:cs="Arial"/>
          <w:sz w:val="22"/>
          <w:szCs w:val="22"/>
        </w:rPr>
        <w:t xml:space="preserve">The participants discussed the methodology and contents of the matrix. This was done in two parallel groups, one addressing ecology/geology themes, the other socio-economy/cultural history themes. </w:t>
      </w:r>
    </w:p>
    <w:p w:rsidR="00937B20" w:rsidRPr="00937B20" w:rsidRDefault="00937B20" w:rsidP="00937B20">
      <w:pPr>
        <w:rPr>
          <w:rFonts w:ascii="Arial" w:hAnsi="Arial" w:cs="Arial"/>
          <w:sz w:val="22"/>
          <w:szCs w:val="22"/>
        </w:rPr>
      </w:pPr>
      <w:r w:rsidRPr="00937B20">
        <w:rPr>
          <w:rFonts w:ascii="Arial" w:hAnsi="Arial" w:cs="Arial"/>
          <w:sz w:val="22"/>
          <w:szCs w:val="22"/>
        </w:rPr>
        <w:t>Several comments were made to the structure of the matrix but, generally, the approach chosen was supported as a useful tool for communicating and prioritising trilateral Wadden Sea science and policy themes. A central point of discussion was whether or not to split up the matrix into a matrix covering ecology/geology issues and a matrix covering socio-economy and cultural history issues. Whilst it was recognized that it would be best to have one matrix it was also recognized that the integration should be further discussed.</w:t>
      </w:r>
    </w:p>
    <w:p w:rsidR="00937B20" w:rsidRPr="00937B20" w:rsidRDefault="00937B20" w:rsidP="00937B20">
      <w:pPr>
        <w:rPr>
          <w:rFonts w:ascii="Arial" w:hAnsi="Arial" w:cs="Arial"/>
          <w:sz w:val="22"/>
          <w:szCs w:val="22"/>
        </w:rPr>
      </w:pPr>
      <w:r w:rsidRPr="00937B20">
        <w:rPr>
          <w:rFonts w:ascii="Arial" w:hAnsi="Arial" w:cs="Arial"/>
          <w:sz w:val="22"/>
          <w:szCs w:val="22"/>
        </w:rPr>
        <w:t>The meeting emphasised the need for presenting the matrix together with a clear explanation how to read and interpret it.</w:t>
      </w:r>
    </w:p>
    <w:p w:rsidR="00937B20" w:rsidRPr="00937B20" w:rsidRDefault="00937B20" w:rsidP="00937B20">
      <w:pPr>
        <w:rPr>
          <w:rFonts w:ascii="Arial" w:hAnsi="Arial" w:cs="Arial"/>
          <w:sz w:val="22"/>
          <w:szCs w:val="22"/>
        </w:rPr>
      </w:pPr>
      <w:r w:rsidRPr="00937B20">
        <w:rPr>
          <w:rFonts w:ascii="Arial" w:hAnsi="Arial" w:cs="Arial"/>
          <w:sz w:val="22"/>
          <w:szCs w:val="22"/>
        </w:rPr>
        <w:t>The structure of the matrix was slightly changed on the basis of the comments made.</w:t>
      </w:r>
    </w:p>
    <w:p w:rsidR="00937B20" w:rsidRPr="00937B20" w:rsidRDefault="00937B20" w:rsidP="00937B20">
      <w:pPr>
        <w:rPr>
          <w:rFonts w:ascii="Arial" w:hAnsi="Arial" w:cs="Arial"/>
          <w:sz w:val="22"/>
          <w:szCs w:val="22"/>
        </w:rPr>
      </w:pPr>
    </w:p>
    <w:p w:rsidR="00937B20" w:rsidRPr="00937B20" w:rsidRDefault="00937B20" w:rsidP="00937B20">
      <w:pPr>
        <w:rPr>
          <w:rFonts w:ascii="Arial" w:hAnsi="Arial" w:cs="Arial"/>
          <w:sz w:val="22"/>
          <w:szCs w:val="22"/>
        </w:rPr>
      </w:pPr>
      <w:r w:rsidRPr="00937B20">
        <w:rPr>
          <w:rFonts w:ascii="Arial" w:hAnsi="Arial" w:cs="Arial"/>
          <w:sz w:val="22"/>
          <w:szCs w:val="22"/>
        </w:rPr>
        <w:t>The meeting also discussed how best to use the matrix for setting priority research issues. It was in this respect proposed to consider cumulative impacts. It was also suggested to add up the different scorings along rows and/or columns.</w:t>
      </w:r>
    </w:p>
    <w:p w:rsidR="00937B20" w:rsidRPr="00937B20" w:rsidRDefault="00937B20" w:rsidP="00937B20">
      <w:pPr>
        <w:rPr>
          <w:rFonts w:ascii="Arial" w:hAnsi="Arial" w:cs="Arial"/>
          <w:sz w:val="22"/>
          <w:szCs w:val="22"/>
        </w:rPr>
      </w:pPr>
    </w:p>
    <w:p w:rsidR="00937B20" w:rsidRPr="00937B20" w:rsidRDefault="00937B20" w:rsidP="00937B20">
      <w:pPr>
        <w:rPr>
          <w:rFonts w:ascii="Arial" w:hAnsi="Arial" w:cs="Arial"/>
          <w:sz w:val="22"/>
          <w:szCs w:val="22"/>
        </w:rPr>
      </w:pPr>
      <w:r w:rsidRPr="00937B20">
        <w:rPr>
          <w:rFonts w:ascii="Arial" w:hAnsi="Arial" w:cs="Arial"/>
          <w:sz w:val="22"/>
          <w:szCs w:val="22"/>
        </w:rPr>
        <w:t>The contents of the matrix, i.e. the assessment of priority themes and availability of knowledge was discussed in detail and the entries of the matrix amended. This resulted in a 2</w:t>
      </w:r>
      <w:r w:rsidRPr="00937B20">
        <w:rPr>
          <w:rFonts w:ascii="Arial" w:hAnsi="Arial" w:cs="Arial"/>
          <w:sz w:val="22"/>
          <w:szCs w:val="22"/>
          <w:vertAlign w:val="superscript"/>
        </w:rPr>
        <w:t>nd</w:t>
      </w:r>
      <w:r w:rsidRPr="00937B20">
        <w:rPr>
          <w:rFonts w:ascii="Arial" w:hAnsi="Arial" w:cs="Arial"/>
          <w:sz w:val="22"/>
          <w:szCs w:val="22"/>
        </w:rPr>
        <w:t xml:space="preserve"> draft of the matrix as attached to this document.</w:t>
      </w:r>
    </w:p>
    <w:p w:rsidR="00937B20" w:rsidRPr="00937B20" w:rsidRDefault="00937B20" w:rsidP="00937B20">
      <w:pPr>
        <w:rPr>
          <w:rFonts w:ascii="Arial" w:hAnsi="Arial" w:cs="Arial"/>
          <w:sz w:val="22"/>
          <w:szCs w:val="22"/>
        </w:rPr>
      </w:pPr>
    </w:p>
    <w:p w:rsidR="00937B20" w:rsidRPr="00937B20" w:rsidRDefault="00937B20" w:rsidP="00937B20">
      <w:pPr>
        <w:rPr>
          <w:rFonts w:ascii="Arial" w:hAnsi="Arial" w:cs="Arial"/>
          <w:b/>
          <w:sz w:val="22"/>
          <w:szCs w:val="22"/>
        </w:rPr>
      </w:pPr>
      <w:r w:rsidRPr="00937B20">
        <w:rPr>
          <w:rFonts w:ascii="Arial" w:hAnsi="Arial" w:cs="Arial"/>
          <w:b/>
          <w:sz w:val="22"/>
          <w:szCs w:val="22"/>
        </w:rPr>
        <w:t>Follow-up</w:t>
      </w:r>
    </w:p>
    <w:p w:rsidR="00937B20" w:rsidRPr="00937B20" w:rsidRDefault="00937B20" w:rsidP="00937B20">
      <w:pPr>
        <w:rPr>
          <w:rFonts w:ascii="Arial" w:hAnsi="Arial" w:cs="Arial"/>
          <w:sz w:val="22"/>
          <w:szCs w:val="22"/>
        </w:rPr>
      </w:pPr>
      <w:r w:rsidRPr="00937B20">
        <w:rPr>
          <w:rFonts w:ascii="Arial" w:hAnsi="Arial" w:cs="Arial"/>
          <w:sz w:val="22"/>
          <w:szCs w:val="22"/>
        </w:rPr>
        <w:t xml:space="preserve">The participants will receive a report of the meeting containing the rationale for the changes made to the entries, as well as a reflection of the discussion on the matrix methodology. The matrix will serve as the starting point for a workshop, planned to be held before summer 2014 at which work on setting priority research themes will be continued. A proposal will be prepared by the CWSS and the WA. </w:t>
      </w:r>
    </w:p>
    <w:p w:rsidR="00937B20" w:rsidRPr="00937B20" w:rsidRDefault="00937B20" w:rsidP="00937B20">
      <w:pPr>
        <w:rPr>
          <w:rFonts w:ascii="Arial" w:hAnsi="Arial" w:cs="Arial"/>
          <w:sz w:val="22"/>
          <w:szCs w:val="22"/>
        </w:rPr>
      </w:pPr>
    </w:p>
    <w:p w:rsidR="00937B20" w:rsidRPr="00937B20" w:rsidRDefault="00937B20" w:rsidP="00937B20">
      <w:pPr>
        <w:rPr>
          <w:rFonts w:ascii="Arial" w:hAnsi="Arial" w:cs="Arial"/>
          <w:b/>
          <w:sz w:val="22"/>
          <w:szCs w:val="22"/>
        </w:rPr>
      </w:pPr>
      <w:r w:rsidRPr="00937B20">
        <w:rPr>
          <w:rFonts w:ascii="Arial" w:hAnsi="Arial" w:cs="Arial"/>
          <w:b/>
          <w:sz w:val="22"/>
          <w:szCs w:val="22"/>
        </w:rPr>
        <w:t>Proposal</w:t>
      </w:r>
    </w:p>
    <w:p w:rsidR="00937B20" w:rsidRPr="00937B20" w:rsidRDefault="00937B20" w:rsidP="00937B20">
      <w:pPr>
        <w:rPr>
          <w:rFonts w:ascii="Arial" w:hAnsi="Arial" w:cs="Arial"/>
          <w:sz w:val="22"/>
          <w:szCs w:val="22"/>
        </w:rPr>
      </w:pPr>
      <w:r w:rsidRPr="00937B20">
        <w:rPr>
          <w:rFonts w:ascii="Arial" w:hAnsi="Arial" w:cs="Arial"/>
          <w:sz w:val="22"/>
          <w:szCs w:val="22"/>
        </w:rPr>
        <w:t>To amend the current draft MCD §54 (</w:t>
      </w:r>
      <w:r w:rsidRPr="00937B20">
        <w:rPr>
          <w:rFonts w:ascii="Arial" w:hAnsi="Arial" w:cs="Arial"/>
          <w:b/>
          <w:i/>
          <w:sz w:val="22"/>
          <w:szCs w:val="22"/>
        </w:rPr>
        <w:t>Welcome</w:t>
      </w:r>
      <w:r w:rsidRPr="00937B20">
        <w:rPr>
          <w:rFonts w:ascii="Arial" w:hAnsi="Arial" w:cs="Arial"/>
          <w:i/>
          <w:sz w:val="22"/>
          <w:szCs w:val="22"/>
        </w:rPr>
        <w:t xml:space="preserve"> the findings of the 13</w:t>
      </w:r>
      <w:r w:rsidRPr="00937B20">
        <w:rPr>
          <w:rFonts w:ascii="Arial" w:hAnsi="Arial" w:cs="Arial"/>
          <w:i/>
          <w:sz w:val="22"/>
          <w:szCs w:val="22"/>
          <w:vertAlign w:val="superscript"/>
        </w:rPr>
        <w:t>th</w:t>
      </w:r>
      <w:r w:rsidRPr="00937B20">
        <w:rPr>
          <w:rFonts w:ascii="Arial" w:hAnsi="Arial" w:cs="Arial"/>
          <w:i/>
          <w:sz w:val="22"/>
          <w:szCs w:val="22"/>
        </w:rPr>
        <w:t xml:space="preserve"> scientific Wadden Sea symposium and </w:t>
      </w:r>
      <w:r w:rsidRPr="00937B20">
        <w:rPr>
          <w:rFonts w:ascii="Arial" w:hAnsi="Arial" w:cs="Arial"/>
          <w:b/>
          <w:i/>
          <w:sz w:val="22"/>
          <w:szCs w:val="22"/>
        </w:rPr>
        <w:t>encourage</w:t>
      </w:r>
      <w:r w:rsidRPr="00937B20">
        <w:rPr>
          <w:rFonts w:ascii="Arial" w:hAnsi="Arial" w:cs="Arial"/>
          <w:i/>
          <w:sz w:val="22"/>
          <w:szCs w:val="22"/>
        </w:rPr>
        <w:t xml:space="preserve"> discussions within the scientific community regarding a trilateral research agenda, a trilateral research platform and a trilateral research fund</w:t>
      </w:r>
      <w:r w:rsidRPr="00937B20">
        <w:rPr>
          <w:rFonts w:ascii="Arial" w:hAnsi="Arial" w:cs="Arial"/>
          <w:sz w:val="22"/>
          <w:szCs w:val="22"/>
        </w:rPr>
        <w:t xml:space="preserve">.) into: </w:t>
      </w:r>
    </w:p>
    <w:p w:rsidR="00937B20" w:rsidRPr="00937B20" w:rsidRDefault="00937B20" w:rsidP="00937B20">
      <w:pPr>
        <w:rPr>
          <w:rFonts w:ascii="Arial" w:hAnsi="Arial" w:cs="Arial"/>
          <w:sz w:val="22"/>
          <w:szCs w:val="22"/>
        </w:rPr>
      </w:pPr>
    </w:p>
    <w:p w:rsidR="00937B20" w:rsidRPr="00937B20" w:rsidRDefault="00937B20" w:rsidP="00937B20">
      <w:pPr>
        <w:rPr>
          <w:rFonts w:ascii="Arial" w:hAnsi="Arial" w:cs="Arial"/>
          <w:sz w:val="22"/>
          <w:szCs w:val="22"/>
        </w:rPr>
      </w:pPr>
      <w:r w:rsidRPr="00937B20">
        <w:rPr>
          <w:rFonts w:ascii="Arial" w:hAnsi="Arial" w:cs="Arial"/>
          <w:b/>
          <w:sz w:val="22"/>
          <w:szCs w:val="22"/>
        </w:rPr>
        <w:t>“Welcome</w:t>
      </w:r>
      <w:r w:rsidRPr="00937B20">
        <w:rPr>
          <w:rFonts w:ascii="Arial" w:hAnsi="Arial" w:cs="Arial"/>
          <w:sz w:val="22"/>
          <w:szCs w:val="22"/>
        </w:rPr>
        <w:t xml:space="preserve"> the findings of the 13</w:t>
      </w:r>
      <w:r w:rsidRPr="00937B20">
        <w:rPr>
          <w:rFonts w:ascii="Arial" w:hAnsi="Arial" w:cs="Arial"/>
          <w:sz w:val="22"/>
          <w:szCs w:val="22"/>
          <w:vertAlign w:val="superscript"/>
        </w:rPr>
        <w:t>th</w:t>
      </w:r>
      <w:r w:rsidRPr="00937B20">
        <w:rPr>
          <w:rFonts w:ascii="Arial" w:hAnsi="Arial" w:cs="Arial"/>
          <w:sz w:val="22"/>
          <w:szCs w:val="22"/>
        </w:rPr>
        <w:t xml:space="preserve"> scientific Wadden Sea symposium and the development of a trilateral science-policy matrix and </w:t>
      </w:r>
      <w:r w:rsidRPr="00937B20">
        <w:rPr>
          <w:rFonts w:ascii="Arial" w:hAnsi="Arial" w:cs="Arial"/>
          <w:b/>
          <w:sz w:val="22"/>
          <w:szCs w:val="22"/>
        </w:rPr>
        <w:t>encourage</w:t>
      </w:r>
      <w:r w:rsidRPr="00937B20">
        <w:rPr>
          <w:rFonts w:ascii="Arial" w:hAnsi="Arial" w:cs="Arial"/>
          <w:sz w:val="22"/>
          <w:szCs w:val="22"/>
        </w:rPr>
        <w:t xml:space="preserve"> </w:t>
      </w:r>
      <w:r w:rsidRPr="00937B20">
        <w:rPr>
          <w:rFonts w:ascii="Arial" w:hAnsi="Arial" w:cs="Arial"/>
          <w:b/>
          <w:sz w:val="22"/>
          <w:szCs w:val="22"/>
        </w:rPr>
        <w:t>and support</w:t>
      </w:r>
      <w:r w:rsidRPr="00937B20">
        <w:rPr>
          <w:rFonts w:ascii="Arial" w:hAnsi="Arial" w:cs="Arial"/>
          <w:sz w:val="22"/>
          <w:szCs w:val="22"/>
        </w:rPr>
        <w:t xml:space="preserve"> discussions by the scientific community and policy makers regarding a trilateral research agenda, a trilateral research platform and a trilateral research fund.”</w:t>
      </w:r>
    </w:p>
    <w:p w:rsidR="00937B20" w:rsidRDefault="00937B20" w:rsidP="00937B20">
      <w:pPr>
        <w:ind w:left="360"/>
        <w:rPr>
          <w:rFonts w:ascii="Arial" w:hAnsi="Arial" w:cs="Arial"/>
        </w:rPr>
      </w:pPr>
    </w:p>
    <w:p w:rsidR="00937B20" w:rsidRPr="003F5578" w:rsidRDefault="00937B20" w:rsidP="00937B20">
      <w:pPr>
        <w:rPr>
          <w:rFonts w:ascii="Arial" w:hAnsi="Arial" w:cs="Arial"/>
        </w:rPr>
      </w:pPr>
    </w:p>
    <w:p w:rsidR="00937B20" w:rsidRDefault="00937B20" w:rsidP="00937B20">
      <w:pPr>
        <w:rPr>
          <w:rFonts w:ascii="Arial" w:hAnsi="Arial" w:cs="Arial"/>
        </w:rPr>
      </w:pPr>
    </w:p>
    <w:p w:rsidR="001C7042" w:rsidRDefault="001C7042" w:rsidP="00937B20">
      <w:pPr>
        <w:rPr>
          <w:rFonts w:ascii="Arial" w:hAnsi="Arial" w:cs="Arial"/>
          <w:b/>
          <w:noProof/>
          <w:sz w:val="22"/>
          <w:szCs w:val="22"/>
          <w:lang w:eastAsia="en-GB"/>
        </w:rPr>
      </w:pPr>
    </w:p>
    <w:p w:rsidR="001C7042" w:rsidRDefault="001C7042" w:rsidP="00937B20">
      <w:pPr>
        <w:rPr>
          <w:rFonts w:ascii="Arial" w:hAnsi="Arial" w:cs="Arial"/>
          <w:b/>
          <w:noProof/>
          <w:sz w:val="22"/>
          <w:szCs w:val="22"/>
          <w:lang w:eastAsia="en-GB"/>
        </w:rPr>
      </w:pPr>
    </w:p>
    <w:p w:rsidR="00937B20" w:rsidRPr="00937B20" w:rsidRDefault="00937B20" w:rsidP="00937B20">
      <w:pPr>
        <w:rPr>
          <w:rFonts w:ascii="Arial" w:hAnsi="Arial" w:cs="Arial"/>
          <w:b/>
          <w:noProof/>
          <w:sz w:val="22"/>
          <w:szCs w:val="22"/>
          <w:lang w:eastAsia="en-GB"/>
        </w:rPr>
      </w:pPr>
      <w:r w:rsidRPr="00937B20">
        <w:rPr>
          <w:rFonts w:ascii="Arial" w:hAnsi="Arial" w:cs="Arial"/>
          <w:b/>
          <w:noProof/>
          <w:sz w:val="22"/>
          <w:szCs w:val="22"/>
          <w:lang w:eastAsia="en-GB"/>
        </w:rPr>
        <w:t>Science-Policy matrix, 2</w:t>
      </w:r>
      <w:r w:rsidRPr="00937B20">
        <w:rPr>
          <w:rFonts w:ascii="Arial" w:hAnsi="Arial" w:cs="Arial"/>
          <w:b/>
          <w:noProof/>
          <w:sz w:val="22"/>
          <w:szCs w:val="22"/>
          <w:vertAlign w:val="superscript"/>
          <w:lang w:eastAsia="en-GB"/>
        </w:rPr>
        <w:t>nd</w:t>
      </w:r>
      <w:r w:rsidRPr="00937B20">
        <w:rPr>
          <w:rFonts w:ascii="Arial" w:hAnsi="Arial" w:cs="Arial"/>
          <w:b/>
          <w:noProof/>
          <w:sz w:val="22"/>
          <w:szCs w:val="22"/>
          <w:lang w:eastAsia="en-GB"/>
        </w:rPr>
        <w:t xml:space="preserve"> draft</w:t>
      </w:r>
    </w:p>
    <w:p w:rsidR="00937B20" w:rsidRDefault="00937B20" w:rsidP="00937B20">
      <w:pPr>
        <w:rPr>
          <w:rFonts w:ascii="Arial" w:hAnsi="Arial" w:cs="Arial"/>
          <w:noProof/>
          <w:lang w:eastAsia="en-GB"/>
        </w:rPr>
      </w:pPr>
    </w:p>
    <w:p w:rsidR="00937B20" w:rsidRDefault="00937B20" w:rsidP="00937B20">
      <w:pPr>
        <w:rPr>
          <w:rFonts w:ascii="Arial" w:hAnsi="Arial" w:cs="Arial"/>
          <w:noProof/>
          <w:lang w:eastAsia="en-GB"/>
        </w:rPr>
      </w:pPr>
    </w:p>
    <w:p w:rsidR="00203BC7" w:rsidRDefault="00937B20" w:rsidP="00937B20">
      <w:pPr>
        <w:rPr>
          <w:rFonts w:ascii="Arial" w:hAnsi="Arial" w:cs="Arial"/>
          <w:b/>
        </w:rPr>
      </w:pPr>
      <w:r>
        <w:rPr>
          <w:rFonts w:ascii="Arial" w:hAnsi="Arial" w:cs="Arial"/>
          <w:noProof/>
          <w:lang w:val="de-DE" w:eastAsia="de-DE"/>
        </w:rPr>
        <w:drawing>
          <wp:inline distT="0" distB="0" distL="0" distR="0" wp14:anchorId="49FD7D61" wp14:editId="1CBFD020">
            <wp:extent cx="5760720" cy="548513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rix v2.jpg"/>
                    <pic:cNvPicPr/>
                  </pic:nvPicPr>
                  <pic:blipFill>
                    <a:blip r:embed="rId10">
                      <a:extLst>
                        <a:ext uri="{28A0092B-C50C-407E-A947-70E740481C1C}">
                          <a14:useLocalDpi xmlns:a14="http://schemas.microsoft.com/office/drawing/2010/main" val="0"/>
                        </a:ext>
                      </a:extLst>
                    </a:blip>
                    <a:stretch>
                      <a:fillRect/>
                    </a:stretch>
                  </pic:blipFill>
                  <pic:spPr>
                    <a:xfrm>
                      <a:off x="0" y="0"/>
                      <a:ext cx="5760720" cy="5485130"/>
                    </a:xfrm>
                    <a:prstGeom prst="rect">
                      <a:avLst/>
                    </a:prstGeom>
                  </pic:spPr>
                </pic:pic>
              </a:graphicData>
            </a:graphic>
          </wp:inline>
        </w:drawing>
      </w:r>
    </w:p>
    <w:p w:rsidR="00203BC7" w:rsidRDefault="00203BC7" w:rsidP="00937B20">
      <w:pPr>
        <w:rPr>
          <w:rFonts w:ascii="Arial" w:hAnsi="Arial" w:cs="Arial"/>
          <w:b/>
        </w:rPr>
      </w:pPr>
    </w:p>
    <w:tbl>
      <w:tblPr>
        <w:tblStyle w:val="Tabellenraster"/>
        <w:tblW w:w="0" w:type="auto"/>
        <w:tblInd w:w="108" w:type="dxa"/>
        <w:tblLook w:val="04A0" w:firstRow="1" w:lastRow="0" w:firstColumn="1" w:lastColumn="0" w:noHBand="0" w:noVBand="1"/>
      </w:tblPr>
      <w:tblGrid>
        <w:gridCol w:w="2962"/>
        <w:gridCol w:w="3071"/>
        <w:gridCol w:w="3071"/>
      </w:tblGrid>
      <w:tr w:rsidR="00203BC7" w:rsidTr="00CE2C30">
        <w:tc>
          <w:tcPr>
            <w:tcW w:w="2962" w:type="dxa"/>
            <w:vMerge w:val="restart"/>
          </w:tcPr>
          <w:p w:rsidR="00203BC7" w:rsidRDefault="00203BC7" w:rsidP="00203BC7">
            <w:pPr>
              <w:jc w:val="center"/>
              <w:rPr>
                <w:rFonts w:ascii="Arial" w:hAnsi="Arial" w:cs="Arial"/>
                <w:b/>
              </w:rPr>
            </w:pPr>
          </w:p>
          <w:p w:rsidR="00203BC7" w:rsidRPr="005E0E97" w:rsidRDefault="00203BC7" w:rsidP="00203BC7">
            <w:pPr>
              <w:jc w:val="center"/>
              <w:rPr>
                <w:rFonts w:ascii="Arial" w:hAnsi="Arial" w:cs="Arial"/>
                <w:b/>
                <w:sz w:val="22"/>
                <w:szCs w:val="22"/>
              </w:rPr>
            </w:pPr>
            <w:r w:rsidRPr="005E0E97">
              <w:rPr>
                <w:rFonts w:ascii="Arial" w:hAnsi="Arial" w:cs="Arial"/>
                <w:b/>
                <w:sz w:val="22"/>
                <w:szCs w:val="22"/>
              </w:rPr>
              <w:t>Degree of concern</w:t>
            </w:r>
          </w:p>
          <w:p w:rsidR="00203BC7" w:rsidRDefault="00203BC7" w:rsidP="00203BC7">
            <w:pPr>
              <w:jc w:val="center"/>
              <w:rPr>
                <w:rFonts w:ascii="Arial" w:hAnsi="Arial" w:cs="Arial"/>
                <w:b/>
              </w:rPr>
            </w:pPr>
            <w:r w:rsidRPr="005E0E97">
              <w:rPr>
                <w:rFonts w:ascii="Arial" w:hAnsi="Arial" w:cs="Arial"/>
                <w:b/>
                <w:sz w:val="22"/>
                <w:szCs w:val="22"/>
              </w:rPr>
              <w:t>to management</w:t>
            </w:r>
          </w:p>
        </w:tc>
        <w:tc>
          <w:tcPr>
            <w:tcW w:w="3071" w:type="dxa"/>
            <w:vAlign w:val="center"/>
          </w:tcPr>
          <w:p w:rsidR="00203BC7" w:rsidRPr="00203BC7" w:rsidRDefault="00203BC7">
            <w:pPr>
              <w:jc w:val="center"/>
              <w:rPr>
                <w:rFonts w:ascii="Calibri" w:hAnsi="Calibri"/>
                <w:b/>
                <w:color w:val="000000"/>
                <w:sz w:val="22"/>
                <w:szCs w:val="22"/>
              </w:rPr>
            </w:pPr>
            <w:r w:rsidRPr="00203BC7">
              <w:rPr>
                <w:rFonts w:ascii="Calibri" w:hAnsi="Calibri"/>
                <w:b/>
                <w:color w:val="000000"/>
                <w:sz w:val="22"/>
                <w:szCs w:val="22"/>
              </w:rPr>
              <w:t>High</w:t>
            </w:r>
          </w:p>
        </w:tc>
        <w:tc>
          <w:tcPr>
            <w:tcW w:w="3071" w:type="dxa"/>
          </w:tcPr>
          <w:p w:rsidR="00203BC7" w:rsidRDefault="005E0E97" w:rsidP="00937B20">
            <w:pPr>
              <w:rPr>
                <w:rFonts w:ascii="Arial" w:hAnsi="Arial" w:cs="Arial"/>
                <w:b/>
              </w:rPr>
            </w:pPr>
            <w:r>
              <w:rPr>
                <w:rFonts w:ascii="Arial" w:hAnsi="Arial" w:cs="Arial"/>
                <w:b/>
                <w:noProof/>
                <w:lang w:val="de-DE" w:eastAsia="de-DE"/>
              </w:rPr>
              <mc:AlternateContent>
                <mc:Choice Requires="wps">
                  <w:drawing>
                    <wp:anchor distT="0" distB="0" distL="114300" distR="114300" simplePos="0" relativeHeight="251661312" behindDoc="0" locked="0" layoutInCell="1" allowOverlap="1">
                      <wp:simplePos x="0" y="0"/>
                      <wp:positionH relativeFrom="column">
                        <wp:posOffset>572770</wp:posOffset>
                      </wp:positionH>
                      <wp:positionV relativeFrom="paragraph">
                        <wp:posOffset>85725</wp:posOffset>
                      </wp:positionV>
                      <wp:extent cx="466725" cy="219075"/>
                      <wp:effectExtent l="0" t="0" r="28575" b="28575"/>
                      <wp:wrapNone/>
                      <wp:docPr id="10" name="Rechteck 10"/>
                      <wp:cNvGraphicFramePr/>
                      <a:graphic xmlns:a="http://schemas.openxmlformats.org/drawingml/2006/main">
                        <a:graphicData uri="http://schemas.microsoft.com/office/word/2010/wordprocessingShape">
                          <wps:wsp>
                            <wps:cNvSpPr/>
                            <wps:spPr>
                              <a:xfrm>
                                <a:off x="0" y="0"/>
                                <a:ext cx="466725" cy="2190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0" o:spid="_x0000_s1026" style="position:absolute;margin-left:45.1pt;margin-top:6.75pt;width:36.7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" filled="f" strokecolor="black [3213]"/>
                  </w:pict>
                </mc:Fallback>
              </mc:AlternateContent>
            </w:r>
          </w:p>
          <w:p w:rsidR="005E0E97" w:rsidRDefault="005E0E97" w:rsidP="00937B20">
            <w:pPr>
              <w:rPr>
                <w:rFonts w:ascii="Arial" w:hAnsi="Arial" w:cs="Arial"/>
                <w:b/>
              </w:rPr>
            </w:pPr>
          </w:p>
        </w:tc>
      </w:tr>
      <w:tr w:rsidR="00203BC7" w:rsidTr="00CE2C30">
        <w:tc>
          <w:tcPr>
            <w:tcW w:w="2962" w:type="dxa"/>
            <w:vMerge/>
          </w:tcPr>
          <w:p w:rsidR="00203BC7" w:rsidRDefault="00203BC7" w:rsidP="00937B20">
            <w:pPr>
              <w:rPr>
                <w:rFonts w:ascii="Arial" w:hAnsi="Arial" w:cs="Arial"/>
                <w:b/>
              </w:rPr>
            </w:pPr>
          </w:p>
        </w:tc>
        <w:tc>
          <w:tcPr>
            <w:tcW w:w="3071" w:type="dxa"/>
            <w:vAlign w:val="center"/>
          </w:tcPr>
          <w:p w:rsidR="00203BC7" w:rsidRPr="00203BC7" w:rsidRDefault="00203BC7">
            <w:pPr>
              <w:jc w:val="center"/>
              <w:rPr>
                <w:rFonts w:ascii="Calibri" w:hAnsi="Calibri"/>
                <w:b/>
                <w:color w:val="000000"/>
                <w:sz w:val="22"/>
                <w:szCs w:val="22"/>
              </w:rPr>
            </w:pPr>
            <w:r w:rsidRPr="00203BC7">
              <w:rPr>
                <w:rFonts w:ascii="Calibri" w:hAnsi="Calibri"/>
                <w:b/>
                <w:color w:val="000000"/>
                <w:sz w:val="22"/>
                <w:szCs w:val="22"/>
              </w:rPr>
              <w:t>Moderate</w:t>
            </w:r>
          </w:p>
        </w:tc>
        <w:tc>
          <w:tcPr>
            <w:tcW w:w="3071" w:type="dxa"/>
          </w:tcPr>
          <w:p w:rsidR="00203BC7" w:rsidRDefault="005E0E97" w:rsidP="00937B20">
            <w:pPr>
              <w:rPr>
                <w:rFonts w:ascii="Arial" w:hAnsi="Arial" w:cs="Arial"/>
                <w:b/>
              </w:rPr>
            </w:pPr>
            <w:r>
              <w:rPr>
                <w:rFonts w:ascii="Arial" w:hAnsi="Arial" w:cs="Arial"/>
                <w:b/>
                <w:noProof/>
                <w:lang w:val="de-DE" w:eastAsia="de-DE"/>
              </w:rPr>
              <mc:AlternateContent>
                <mc:Choice Requires="wps">
                  <w:drawing>
                    <wp:anchor distT="0" distB="0" distL="114300" distR="114300" simplePos="0" relativeHeight="251663360" behindDoc="0" locked="0" layoutInCell="1" allowOverlap="1" wp14:anchorId="6DED638B" wp14:editId="4710CF4B">
                      <wp:simplePos x="0" y="0"/>
                      <wp:positionH relativeFrom="column">
                        <wp:posOffset>629920</wp:posOffset>
                      </wp:positionH>
                      <wp:positionV relativeFrom="paragraph">
                        <wp:posOffset>119380</wp:posOffset>
                      </wp:positionV>
                      <wp:extent cx="342900" cy="142875"/>
                      <wp:effectExtent l="0" t="0" r="19050" b="28575"/>
                      <wp:wrapNone/>
                      <wp:docPr id="13" name="Rechteck 13"/>
                      <wp:cNvGraphicFramePr/>
                      <a:graphic xmlns:a="http://schemas.openxmlformats.org/drawingml/2006/main">
                        <a:graphicData uri="http://schemas.microsoft.com/office/word/2010/wordprocessingShape">
                          <wps:wsp>
                            <wps:cNvSpPr/>
                            <wps:spPr>
                              <a:xfrm>
                                <a:off x="0" y="0"/>
                                <a:ext cx="342900" cy="1428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3" o:spid="_x0000_s1026" style="position:absolute;margin-left:49.6pt;margin-top:9.4pt;width:27pt;height:1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" filled="f" strokecolor="black [3213]"/>
                  </w:pict>
                </mc:Fallback>
              </mc:AlternateContent>
            </w:r>
          </w:p>
          <w:p w:rsidR="005E0E97" w:rsidRDefault="005E0E97" w:rsidP="00937B20">
            <w:pPr>
              <w:rPr>
                <w:rFonts w:ascii="Arial" w:hAnsi="Arial" w:cs="Arial"/>
                <w:b/>
              </w:rPr>
            </w:pPr>
          </w:p>
        </w:tc>
      </w:tr>
      <w:tr w:rsidR="00203BC7" w:rsidTr="00CE2C30">
        <w:tc>
          <w:tcPr>
            <w:tcW w:w="2962" w:type="dxa"/>
            <w:vMerge/>
          </w:tcPr>
          <w:p w:rsidR="00203BC7" w:rsidRDefault="00203BC7" w:rsidP="00937B20">
            <w:pPr>
              <w:rPr>
                <w:rFonts w:ascii="Arial" w:hAnsi="Arial" w:cs="Arial"/>
                <w:b/>
              </w:rPr>
            </w:pPr>
          </w:p>
        </w:tc>
        <w:tc>
          <w:tcPr>
            <w:tcW w:w="3071" w:type="dxa"/>
            <w:vAlign w:val="center"/>
          </w:tcPr>
          <w:p w:rsidR="00203BC7" w:rsidRPr="00203BC7" w:rsidRDefault="00203BC7">
            <w:pPr>
              <w:jc w:val="center"/>
              <w:rPr>
                <w:rFonts w:ascii="Calibri" w:hAnsi="Calibri"/>
                <w:b/>
                <w:color w:val="000000"/>
                <w:sz w:val="22"/>
                <w:szCs w:val="22"/>
              </w:rPr>
            </w:pPr>
            <w:r w:rsidRPr="00203BC7">
              <w:rPr>
                <w:rFonts w:ascii="Calibri" w:hAnsi="Calibri"/>
                <w:b/>
                <w:color w:val="000000"/>
                <w:sz w:val="22"/>
                <w:szCs w:val="22"/>
              </w:rPr>
              <w:t>Low</w:t>
            </w:r>
          </w:p>
        </w:tc>
        <w:tc>
          <w:tcPr>
            <w:tcW w:w="3071" w:type="dxa"/>
          </w:tcPr>
          <w:p w:rsidR="00203BC7" w:rsidRDefault="005E0E97" w:rsidP="00937B20">
            <w:pPr>
              <w:rPr>
                <w:rFonts w:ascii="Arial" w:hAnsi="Arial" w:cs="Arial"/>
                <w:b/>
              </w:rPr>
            </w:pPr>
            <w:r>
              <w:rPr>
                <w:rFonts w:ascii="Arial" w:hAnsi="Arial" w:cs="Arial"/>
                <w:b/>
                <w:noProof/>
                <w:lang w:val="de-DE" w:eastAsia="de-DE"/>
              </w:rPr>
              <mc:AlternateContent>
                <mc:Choice Requires="wps">
                  <w:drawing>
                    <wp:anchor distT="0" distB="0" distL="114300" distR="114300" simplePos="0" relativeHeight="251665408" behindDoc="0" locked="0" layoutInCell="1" allowOverlap="1" wp14:anchorId="565A1D45" wp14:editId="5A21C4B2">
                      <wp:simplePos x="0" y="0"/>
                      <wp:positionH relativeFrom="column">
                        <wp:posOffset>725170</wp:posOffset>
                      </wp:positionH>
                      <wp:positionV relativeFrom="paragraph">
                        <wp:posOffset>67310</wp:posOffset>
                      </wp:positionV>
                      <wp:extent cx="180975" cy="104775"/>
                      <wp:effectExtent l="0" t="0" r="28575" b="28575"/>
                      <wp:wrapNone/>
                      <wp:docPr id="14" name="Rechteck 14"/>
                      <wp:cNvGraphicFramePr/>
                      <a:graphic xmlns:a="http://schemas.openxmlformats.org/drawingml/2006/main">
                        <a:graphicData uri="http://schemas.microsoft.com/office/word/2010/wordprocessingShape">
                          <wps:wsp>
                            <wps:cNvSpPr/>
                            <wps:spPr>
                              <a:xfrm>
                                <a:off x="0" y="0"/>
                                <a:ext cx="180975" cy="1047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4" o:spid="_x0000_s1026" style="position:absolute;margin-left:57.1pt;margin-top:5.3pt;width:14.25pt;height: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" filled="f" strokecolor="black [3213]"/>
                  </w:pict>
                </mc:Fallback>
              </mc:AlternateContent>
            </w:r>
          </w:p>
          <w:p w:rsidR="005E0E97" w:rsidRDefault="005E0E97" w:rsidP="00937B20">
            <w:pPr>
              <w:rPr>
                <w:rFonts w:ascii="Arial" w:hAnsi="Arial" w:cs="Arial"/>
                <w:b/>
              </w:rPr>
            </w:pPr>
          </w:p>
        </w:tc>
      </w:tr>
      <w:tr w:rsidR="00203BC7" w:rsidTr="00BE3F52">
        <w:tc>
          <w:tcPr>
            <w:tcW w:w="2962" w:type="dxa"/>
            <w:vMerge w:val="restart"/>
          </w:tcPr>
          <w:p w:rsidR="00203BC7" w:rsidRDefault="00203BC7" w:rsidP="00937B20">
            <w:pPr>
              <w:rPr>
                <w:rFonts w:ascii="Arial" w:hAnsi="Arial" w:cs="Arial"/>
                <w:b/>
              </w:rPr>
            </w:pPr>
          </w:p>
          <w:p w:rsidR="00203BC7" w:rsidRPr="005E0E97" w:rsidRDefault="00203BC7" w:rsidP="00203BC7">
            <w:pPr>
              <w:jc w:val="center"/>
              <w:rPr>
                <w:rFonts w:ascii="Arial" w:hAnsi="Arial" w:cs="Arial"/>
                <w:b/>
                <w:sz w:val="22"/>
                <w:szCs w:val="22"/>
              </w:rPr>
            </w:pPr>
            <w:r w:rsidRPr="005E0E97">
              <w:rPr>
                <w:rFonts w:ascii="Arial" w:hAnsi="Arial" w:cs="Arial"/>
                <w:b/>
                <w:sz w:val="22"/>
                <w:szCs w:val="22"/>
              </w:rPr>
              <w:t>Adequacy of information</w:t>
            </w:r>
          </w:p>
        </w:tc>
        <w:tc>
          <w:tcPr>
            <w:tcW w:w="3071" w:type="dxa"/>
            <w:vAlign w:val="center"/>
          </w:tcPr>
          <w:p w:rsidR="00203BC7" w:rsidRPr="00203BC7" w:rsidRDefault="00203BC7" w:rsidP="00195713">
            <w:pPr>
              <w:jc w:val="center"/>
              <w:rPr>
                <w:rFonts w:ascii="Calibri" w:hAnsi="Calibri"/>
                <w:b/>
                <w:color w:val="000000"/>
                <w:sz w:val="22"/>
                <w:szCs w:val="22"/>
              </w:rPr>
            </w:pPr>
            <w:r w:rsidRPr="00203BC7">
              <w:rPr>
                <w:rFonts w:ascii="Calibri" w:hAnsi="Calibri"/>
                <w:b/>
                <w:color w:val="000000"/>
                <w:sz w:val="22"/>
                <w:szCs w:val="22"/>
              </w:rPr>
              <w:t>High</w:t>
            </w:r>
          </w:p>
        </w:tc>
        <w:tc>
          <w:tcPr>
            <w:tcW w:w="3071" w:type="dxa"/>
          </w:tcPr>
          <w:p w:rsidR="00203BC7" w:rsidRDefault="005E0E97" w:rsidP="00937B20">
            <w:pPr>
              <w:rPr>
                <w:rFonts w:ascii="Arial" w:hAnsi="Arial" w:cs="Arial"/>
                <w:b/>
              </w:rPr>
            </w:pPr>
            <w:r>
              <w:rPr>
                <w:rFonts w:ascii="Arial" w:hAnsi="Arial" w:cs="Arial"/>
                <w:b/>
                <w:noProof/>
                <w:lang w:val="de-DE" w:eastAsia="de-DE"/>
              </w:rPr>
              <mc:AlternateContent>
                <mc:Choice Requires="wps">
                  <w:drawing>
                    <wp:anchor distT="0" distB="0" distL="114300" distR="114300" simplePos="0" relativeHeight="251672576" behindDoc="0" locked="0" layoutInCell="1" allowOverlap="1" wp14:anchorId="7AB7E0F1" wp14:editId="7B3D77AE">
                      <wp:simplePos x="0" y="0"/>
                      <wp:positionH relativeFrom="column">
                        <wp:posOffset>696595</wp:posOffset>
                      </wp:positionH>
                      <wp:positionV relativeFrom="paragraph">
                        <wp:posOffset>81915</wp:posOffset>
                      </wp:positionV>
                      <wp:extent cx="247650" cy="200025"/>
                      <wp:effectExtent l="0" t="0" r="19050" b="28575"/>
                      <wp:wrapNone/>
                      <wp:docPr id="15" name="Rechteck 15"/>
                      <wp:cNvGraphicFramePr/>
                      <a:graphic xmlns:a="http://schemas.openxmlformats.org/drawingml/2006/main">
                        <a:graphicData uri="http://schemas.microsoft.com/office/word/2010/wordprocessingShape">
                          <wps:wsp>
                            <wps:cNvSpPr/>
                            <wps:spPr>
                              <a:xfrm>
                                <a:off x="0" y="0"/>
                                <a:ext cx="247650" cy="200025"/>
                              </a:xfrm>
                              <a:prstGeom prst="rect">
                                <a:avLst/>
                              </a:prstGeom>
                              <a:solidFill>
                                <a:srgbClr val="92D050"/>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15" o:spid="_x0000_s1026" style="position:absolute;margin-left:54.85pt;margin-top:6.45pt;width:19.5pt;height:15.7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" fillcolor="#92d050" strokecolor="#243f60 [1604]" strokeweight=".25pt"/>
                  </w:pict>
                </mc:Fallback>
              </mc:AlternateContent>
            </w:r>
          </w:p>
          <w:p w:rsidR="005E0E97" w:rsidRDefault="005E0E97" w:rsidP="00937B20">
            <w:pPr>
              <w:rPr>
                <w:rFonts w:ascii="Arial" w:hAnsi="Arial" w:cs="Arial"/>
                <w:b/>
              </w:rPr>
            </w:pPr>
          </w:p>
        </w:tc>
      </w:tr>
      <w:tr w:rsidR="00203BC7" w:rsidTr="00BE3F52">
        <w:tc>
          <w:tcPr>
            <w:tcW w:w="2962" w:type="dxa"/>
            <w:vMerge/>
          </w:tcPr>
          <w:p w:rsidR="00203BC7" w:rsidRDefault="00203BC7" w:rsidP="00937B20">
            <w:pPr>
              <w:rPr>
                <w:rFonts w:ascii="Arial" w:hAnsi="Arial" w:cs="Arial"/>
                <w:b/>
              </w:rPr>
            </w:pPr>
          </w:p>
        </w:tc>
        <w:tc>
          <w:tcPr>
            <w:tcW w:w="3071" w:type="dxa"/>
            <w:vAlign w:val="center"/>
          </w:tcPr>
          <w:p w:rsidR="00203BC7" w:rsidRPr="00203BC7" w:rsidRDefault="00203BC7" w:rsidP="00195713">
            <w:pPr>
              <w:jc w:val="center"/>
              <w:rPr>
                <w:rFonts w:ascii="Calibri" w:hAnsi="Calibri"/>
                <w:b/>
                <w:color w:val="000000"/>
                <w:sz w:val="22"/>
                <w:szCs w:val="22"/>
              </w:rPr>
            </w:pPr>
            <w:r w:rsidRPr="00203BC7">
              <w:rPr>
                <w:rFonts w:ascii="Calibri" w:hAnsi="Calibri"/>
                <w:b/>
                <w:color w:val="000000"/>
                <w:sz w:val="22"/>
                <w:szCs w:val="22"/>
              </w:rPr>
              <w:t>Moderate</w:t>
            </w:r>
          </w:p>
        </w:tc>
        <w:tc>
          <w:tcPr>
            <w:tcW w:w="3071" w:type="dxa"/>
          </w:tcPr>
          <w:p w:rsidR="00203BC7" w:rsidRDefault="005E0E97" w:rsidP="00937B20">
            <w:pPr>
              <w:rPr>
                <w:rFonts w:ascii="Arial" w:hAnsi="Arial" w:cs="Arial"/>
                <w:b/>
              </w:rPr>
            </w:pPr>
            <w:r>
              <w:rPr>
                <w:rFonts w:ascii="Arial" w:hAnsi="Arial" w:cs="Arial"/>
                <w:b/>
                <w:noProof/>
                <w:lang w:val="de-DE" w:eastAsia="de-DE"/>
              </w:rPr>
              <mc:AlternateContent>
                <mc:Choice Requires="wps">
                  <w:drawing>
                    <wp:anchor distT="0" distB="0" distL="114300" distR="114300" simplePos="0" relativeHeight="251674624" behindDoc="0" locked="0" layoutInCell="1" allowOverlap="1" wp14:anchorId="7AB7E0F1" wp14:editId="7B3D77AE">
                      <wp:simplePos x="0" y="0"/>
                      <wp:positionH relativeFrom="column">
                        <wp:posOffset>696595</wp:posOffset>
                      </wp:positionH>
                      <wp:positionV relativeFrom="paragraph">
                        <wp:posOffset>86995</wp:posOffset>
                      </wp:positionV>
                      <wp:extent cx="247650" cy="200025"/>
                      <wp:effectExtent l="0" t="0" r="19050" b="28575"/>
                      <wp:wrapNone/>
                      <wp:docPr id="16" name="Rechteck 16"/>
                      <wp:cNvGraphicFramePr/>
                      <a:graphic xmlns:a="http://schemas.openxmlformats.org/drawingml/2006/main">
                        <a:graphicData uri="http://schemas.microsoft.com/office/word/2010/wordprocessingShape">
                          <wps:wsp>
                            <wps:cNvSpPr/>
                            <wps:spPr>
                              <a:xfrm>
                                <a:off x="0" y="0"/>
                                <a:ext cx="247650" cy="200025"/>
                              </a:xfrm>
                              <a:prstGeom prst="rect">
                                <a:avLst/>
                              </a:prstGeom>
                              <a:solidFill>
                                <a:srgbClr val="FFC000"/>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16" o:spid="_x0000_s1026" style="position:absolute;margin-left:54.85pt;margin-top:6.85pt;width:19.5pt;height:15.7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" fillcolor="#ffc000" strokecolor="#243f60 [1604]" strokeweight=".25pt"/>
                  </w:pict>
                </mc:Fallback>
              </mc:AlternateContent>
            </w:r>
          </w:p>
          <w:p w:rsidR="005E0E97" w:rsidRDefault="005E0E97" w:rsidP="00937B20">
            <w:pPr>
              <w:rPr>
                <w:rFonts w:ascii="Arial" w:hAnsi="Arial" w:cs="Arial"/>
                <w:b/>
              </w:rPr>
            </w:pPr>
          </w:p>
        </w:tc>
      </w:tr>
      <w:tr w:rsidR="00203BC7" w:rsidTr="00BE3F52">
        <w:tc>
          <w:tcPr>
            <w:tcW w:w="2962" w:type="dxa"/>
            <w:vMerge/>
          </w:tcPr>
          <w:p w:rsidR="00203BC7" w:rsidRDefault="00203BC7" w:rsidP="00937B20">
            <w:pPr>
              <w:rPr>
                <w:rFonts w:ascii="Arial" w:hAnsi="Arial" w:cs="Arial"/>
                <w:b/>
              </w:rPr>
            </w:pPr>
          </w:p>
        </w:tc>
        <w:tc>
          <w:tcPr>
            <w:tcW w:w="3071" w:type="dxa"/>
            <w:vAlign w:val="center"/>
          </w:tcPr>
          <w:p w:rsidR="00203BC7" w:rsidRPr="00203BC7" w:rsidRDefault="00203BC7" w:rsidP="00195713">
            <w:pPr>
              <w:jc w:val="center"/>
              <w:rPr>
                <w:rFonts w:ascii="Calibri" w:hAnsi="Calibri"/>
                <w:b/>
                <w:color w:val="000000"/>
                <w:sz w:val="22"/>
                <w:szCs w:val="22"/>
              </w:rPr>
            </w:pPr>
            <w:r w:rsidRPr="00203BC7">
              <w:rPr>
                <w:rFonts w:ascii="Calibri" w:hAnsi="Calibri"/>
                <w:b/>
                <w:color w:val="000000"/>
                <w:sz w:val="22"/>
                <w:szCs w:val="22"/>
              </w:rPr>
              <w:t>Low</w:t>
            </w:r>
          </w:p>
        </w:tc>
        <w:tc>
          <w:tcPr>
            <w:tcW w:w="3071" w:type="dxa"/>
          </w:tcPr>
          <w:p w:rsidR="00203BC7" w:rsidRDefault="005E0E97" w:rsidP="00937B20">
            <w:pPr>
              <w:rPr>
                <w:rFonts w:ascii="Arial" w:hAnsi="Arial" w:cs="Arial"/>
                <w:b/>
              </w:rPr>
            </w:pPr>
            <w:r>
              <w:rPr>
                <w:rFonts w:ascii="Arial" w:hAnsi="Arial" w:cs="Arial"/>
                <w:b/>
                <w:noProof/>
                <w:lang w:val="de-DE" w:eastAsia="de-DE"/>
              </w:rPr>
              <mc:AlternateContent>
                <mc:Choice Requires="wps">
                  <w:drawing>
                    <wp:anchor distT="0" distB="0" distL="114300" distR="114300" simplePos="0" relativeHeight="251676672" behindDoc="0" locked="0" layoutInCell="1" allowOverlap="1" wp14:anchorId="7AB7E0F1" wp14:editId="7B3D77AE">
                      <wp:simplePos x="0" y="0"/>
                      <wp:positionH relativeFrom="column">
                        <wp:posOffset>696595</wp:posOffset>
                      </wp:positionH>
                      <wp:positionV relativeFrom="paragraph">
                        <wp:posOffset>73025</wp:posOffset>
                      </wp:positionV>
                      <wp:extent cx="247650" cy="200025"/>
                      <wp:effectExtent l="0" t="0" r="19050" b="28575"/>
                      <wp:wrapNone/>
                      <wp:docPr id="17" name="Rechteck 17"/>
                      <wp:cNvGraphicFramePr/>
                      <a:graphic xmlns:a="http://schemas.openxmlformats.org/drawingml/2006/main">
                        <a:graphicData uri="http://schemas.microsoft.com/office/word/2010/wordprocessingShape">
                          <wps:wsp>
                            <wps:cNvSpPr/>
                            <wps:spPr>
                              <a:xfrm>
                                <a:off x="0" y="0"/>
                                <a:ext cx="247650" cy="200025"/>
                              </a:xfrm>
                              <a:prstGeom prst="rect">
                                <a:avLst/>
                              </a:prstGeom>
                              <a:solidFill>
                                <a:srgbClr val="FF0000"/>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17" o:spid="_x0000_s1026" style="position:absolute;margin-left:54.85pt;margin-top:5.75pt;width:19.5pt;height:15.7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" fillcolor="red" strokecolor="#243f60 [1604]" strokeweight=".25pt"/>
                  </w:pict>
                </mc:Fallback>
              </mc:AlternateContent>
            </w:r>
          </w:p>
          <w:p w:rsidR="005E0E97" w:rsidRDefault="005E0E97" w:rsidP="00937B20">
            <w:pPr>
              <w:rPr>
                <w:rFonts w:ascii="Arial" w:hAnsi="Arial" w:cs="Arial"/>
                <w:b/>
              </w:rPr>
            </w:pPr>
          </w:p>
        </w:tc>
      </w:tr>
    </w:tbl>
    <w:p w:rsidR="00203BC7" w:rsidRDefault="00203BC7" w:rsidP="00937B20">
      <w:pPr>
        <w:rPr>
          <w:rFonts w:ascii="Arial" w:hAnsi="Arial" w:cs="Arial"/>
          <w:b/>
        </w:rPr>
      </w:pPr>
    </w:p>
    <w:p w:rsidR="00203BC7" w:rsidRDefault="00203BC7" w:rsidP="00937B20">
      <w:pPr>
        <w:rPr>
          <w:rFonts w:ascii="Arial" w:hAnsi="Arial" w:cs="Arial"/>
          <w:b/>
        </w:rPr>
      </w:pPr>
    </w:p>
    <w:p w:rsidR="00203BC7" w:rsidRDefault="00203BC7" w:rsidP="00937B20">
      <w:pPr>
        <w:rPr>
          <w:rFonts w:ascii="Arial" w:hAnsi="Arial" w:cs="Arial"/>
          <w:b/>
        </w:rPr>
      </w:pPr>
    </w:p>
    <w:p w:rsidR="00203BC7" w:rsidRDefault="00203BC7" w:rsidP="00937B20">
      <w:pPr>
        <w:rPr>
          <w:rFonts w:ascii="Arial" w:hAnsi="Arial" w:cs="Arial"/>
          <w:b/>
        </w:rPr>
      </w:pPr>
    </w:p>
    <w:p w:rsidR="00937B20" w:rsidRDefault="00937B20" w:rsidP="00937B20">
      <w:pPr>
        <w:rPr>
          <w:rFonts w:ascii="Arial" w:hAnsi="Arial" w:cs="Arial"/>
          <w:b/>
        </w:rPr>
      </w:pPr>
      <w:r>
        <w:rPr>
          <w:rFonts w:ascii="Arial" w:hAnsi="Arial" w:cs="Arial"/>
          <w:b/>
        </w:rPr>
        <w:br w:type="page"/>
      </w:r>
    </w:p>
    <w:p w:rsidR="00937B20" w:rsidRPr="00F071E0" w:rsidRDefault="00937B20" w:rsidP="00937B20">
      <w:pPr>
        <w:rPr>
          <w:rFonts w:ascii="Arial" w:hAnsi="Arial" w:cs="Arial"/>
          <w:b/>
        </w:rPr>
      </w:pPr>
      <w:r w:rsidRPr="00F071E0">
        <w:rPr>
          <w:rFonts w:ascii="Arial" w:hAnsi="Arial" w:cs="Arial"/>
          <w:b/>
        </w:rPr>
        <w:lastRenderedPageBreak/>
        <w:t>2. Workshop Tidal Basin approach</w:t>
      </w:r>
    </w:p>
    <w:p w:rsidR="00937B20" w:rsidRPr="008F178A" w:rsidRDefault="00937B20" w:rsidP="00937B20">
      <w:pPr>
        <w:rPr>
          <w:rFonts w:ascii="Arial" w:hAnsi="Arial" w:cs="Arial"/>
          <w:b/>
        </w:rPr>
      </w:pPr>
    </w:p>
    <w:p w:rsidR="00937B20" w:rsidRPr="008F178A" w:rsidRDefault="00937B20" w:rsidP="00937B20">
      <w:pPr>
        <w:rPr>
          <w:rFonts w:ascii="Arial" w:hAnsi="Arial" w:cs="Arial"/>
          <w:b/>
        </w:rPr>
      </w:pPr>
    </w:p>
    <w:p w:rsidR="00937B20" w:rsidRPr="001C7042" w:rsidRDefault="00937B20" w:rsidP="001C7042">
      <w:pPr>
        <w:spacing w:line="276" w:lineRule="auto"/>
        <w:rPr>
          <w:rFonts w:ascii="Arial" w:hAnsi="Arial" w:cs="Arial"/>
          <w:b/>
          <w:sz w:val="22"/>
          <w:szCs w:val="22"/>
        </w:rPr>
      </w:pPr>
      <w:r w:rsidRPr="001C7042">
        <w:rPr>
          <w:rFonts w:ascii="Arial" w:hAnsi="Arial" w:cs="Arial"/>
          <w:b/>
          <w:sz w:val="22"/>
          <w:szCs w:val="22"/>
        </w:rPr>
        <w:t>Background</w:t>
      </w:r>
    </w:p>
    <w:p w:rsidR="00937B20" w:rsidRPr="001C7042" w:rsidRDefault="00937B20" w:rsidP="001C7042">
      <w:pPr>
        <w:spacing w:line="276" w:lineRule="auto"/>
        <w:rPr>
          <w:rFonts w:ascii="Arial" w:hAnsi="Arial" w:cs="Arial"/>
          <w:sz w:val="22"/>
          <w:szCs w:val="22"/>
          <w:lang w:eastAsia="de-DE"/>
        </w:rPr>
      </w:pPr>
      <w:r w:rsidRPr="001C7042">
        <w:rPr>
          <w:rFonts w:ascii="Arial" w:hAnsi="Arial" w:cs="Arial"/>
          <w:sz w:val="22"/>
          <w:szCs w:val="22"/>
          <w:lang w:eastAsia="de-DE"/>
        </w:rPr>
        <w:t>A Wadden Sea tidal basin is connected to the open sea by an inlet between the islands and separated form the neighbouring tidal basin by tidal divides.  The 39 Wadden Sea tidal basins are shown in the attached map.</w:t>
      </w:r>
    </w:p>
    <w:p w:rsidR="00937B20" w:rsidRPr="001C7042" w:rsidRDefault="00937B20" w:rsidP="001C7042">
      <w:pPr>
        <w:spacing w:line="276" w:lineRule="auto"/>
        <w:rPr>
          <w:rFonts w:ascii="Arial" w:hAnsi="Arial" w:cs="Arial"/>
          <w:sz w:val="22"/>
          <w:szCs w:val="22"/>
          <w:lang w:eastAsia="de-DE"/>
        </w:rPr>
      </w:pPr>
      <w:r w:rsidRPr="001C7042">
        <w:rPr>
          <w:rFonts w:ascii="Arial" w:hAnsi="Arial" w:cs="Arial"/>
          <w:sz w:val="22"/>
          <w:szCs w:val="22"/>
          <w:lang w:eastAsia="de-DE"/>
        </w:rPr>
        <w:t xml:space="preserve">The potential added value of tidal basins for policy, management and research has been invesatigated within the Dutch </w:t>
      </w:r>
      <w:r w:rsidRPr="001C7042">
        <w:rPr>
          <w:rFonts w:ascii="Arial" w:hAnsi="Arial" w:cs="Arial"/>
          <w:sz w:val="22"/>
          <w:szCs w:val="22"/>
        </w:rPr>
        <w:t xml:space="preserve">Programme Rich Wadden Sea (PRW). </w:t>
      </w:r>
      <w:r w:rsidRPr="001C7042">
        <w:rPr>
          <w:rFonts w:ascii="Arial" w:hAnsi="Arial" w:cs="Arial"/>
          <w:sz w:val="22"/>
          <w:szCs w:val="22"/>
          <w:lang w:eastAsia="de-DE"/>
        </w:rPr>
        <w:t xml:space="preserve"> PRW has looked into </w:t>
      </w:r>
      <w:r w:rsidRPr="001C7042">
        <w:rPr>
          <w:rFonts w:ascii="Arial" w:hAnsi="Arial" w:cs="Arial"/>
          <w:sz w:val="22"/>
          <w:szCs w:val="22"/>
        </w:rPr>
        <w:t>distribution and development of littoral mussel beds and seagrass for the Wadden Sea tidal basins. Also in Germany the tidal basin approach is applied in research into eutrophication impacts and distribution patterns of spilled oil.  The results seem very promising for application in Wadden Sea policy and management.</w:t>
      </w:r>
    </w:p>
    <w:p w:rsidR="00937B20" w:rsidRPr="001C7042" w:rsidRDefault="00937B20" w:rsidP="001C7042">
      <w:pPr>
        <w:spacing w:line="276" w:lineRule="auto"/>
        <w:rPr>
          <w:rFonts w:ascii="Arial" w:hAnsi="Arial" w:cs="Arial"/>
          <w:sz w:val="22"/>
          <w:szCs w:val="22"/>
        </w:rPr>
      </w:pPr>
    </w:p>
    <w:p w:rsidR="00937B20" w:rsidRPr="001C7042" w:rsidRDefault="00937B20" w:rsidP="001C7042">
      <w:pPr>
        <w:spacing w:line="276" w:lineRule="auto"/>
        <w:rPr>
          <w:rFonts w:ascii="Arial" w:hAnsi="Arial" w:cs="Arial"/>
          <w:b/>
          <w:sz w:val="22"/>
          <w:szCs w:val="22"/>
        </w:rPr>
      </w:pPr>
      <w:r w:rsidRPr="001C7042">
        <w:rPr>
          <w:rFonts w:ascii="Arial" w:hAnsi="Arial" w:cs="Arial"/>
          <w:b/>
          <w:sz w:val="22"/>
          <w:szCs w:val="22"/>
        </w:rPr>
        <w:t>Workshop</w:t>
      </w:r>
    </w:p>
    <w:p w:rsidR="00937B20" w:rsidRPr="001C7042" w:rsidRDefault="00937B20" w:rsidP="001C7042">
      <w:pPr>
        <w:spacing w:line="276" w:lineRule="auto"/>
        <w:rPr>
          <w:rFonts w:ascii="Arial" w:hAnsi="Arial" w:cs="Arial"/>
          <w:sz w:val="22"/>
          <w:szCs w:val="22"/>
        </w:rPr>
      </w:pPr>
      <w:r w:rsidRPr="001C7042">
        <w:rPr>
          <w:rFonts w:ascii="Arial" w:hAnsi="Arial" w:cs="Arial"/>
          <w:sz w:val="22"/>
          <w:szCs w:val="22"/>
        </w:rPr>
        <w:t>On 21 November 2013 a trilateral workshop was held at the Hanse Wissenschaftskolleg, Delmenhorst, Germany, to discuss the relevance of tidal basins for Wadden Sea policy and management. The workshop was attended by some 30 scientists and policy makers and chaired by WSB member Bernd Scherer.</w:t>
      </w:r>
    </w:p>
    <w:p w:rsidR="00937B20" w:rsidRPr="001C7042" w:rsidRDefault="00937B20" w:rsidP="001C7042">
      <w:pPr>
        <w:spacing w:line="276" w:lineRule="auto"/>
        <w:rPr>
          <w:rFonts w:ascii="Arial" w:hAnsi="Arial" w:cs="Arial"/>
          <w:sz w:val="22"/>
          <w:szCs w:val="22"/>
        </w:rPr>
      </w:pPr>
      <w:r w:rsidRPr="001C7042">
        <w:rPr>
          <w:rFonts w:ascii="Arial" w:hAnsi="Arial" w:cs="Arial"/>
          <w:sz w:val="22"/>
          <w:szCs w:val="22"/>
        </w:rPr>
        <w:t>The participants critically discussed the options for using tidal basins in Wadden Sea policy and management.  The meeting agreed to differentiate between tidal basins and estuaries as natural units. It was acknowledged that, depending on the scales that are considered,  tidal basins and estuaries can be a useful supplementary tools in Wadden Sea management with the advantage that they are natural entities that can be used for cross boundary comparison, as well as fine-tuning of  region-specific management. Overall, the workshop participants agreed that tidal basins and estuaries are useful morphological units the potential of which for analysis and management of the trilateral Wadden Sea needs to be further developed.</w:t>
      </w:r>
    </w:p>
    <w:p w:rsidR="00937B20" w:rsidRPr="001C7042" w:rsidRDefault="00937B20" w:rsidP="001C7042">
      <w:pPr>
        <w:spacing w:line="276" w:lineRule="auto"/>
        <w:rPr>
          <w:rFonts w:ascii="Arial" w:hAnsi="Arial" w:cs="Arial"/>
          <w:sz w:val="22"/>
          <w:szCs w:val="22"/>
        </w:rPr>
      </w:pPr>
    </w:p>
    <w:p w:rsidR="00937B20" w:rsidRPr="001C7042" w:rsidRDefault="00937B20" w:rsidP="001C7042">
      <w:pPr>
        <w:spacing w:line="276" w:lineRule="auto"/>
        <w:rPr>
          <w:rFonts w:ascii="Arial" w:hAnsi="Arial" w:cs="Arial"/>
          <w:b/>
          <w:sz w:val="22"/>
          <w:szCs w:val="22"/>
        </w:rPr>
      </w:pPr>
      <w:r w:rsidRPr="001C7042">
        <w:rPr>
          <w:rFonts w:ascii="Arial" w:hAnsi="Arial" w:cs="Arial"/>
          <w:b/>
          <w:sz w:val="22"/>
          <w:szCs w:val="22"/>
        </w:rPr>
        <w:t>Proposal</w:t>
      </w:r>
    </w:p>
    <w:p w:rsidR="00937B20" w:rsidRPr="001C7042" w:rsidRDefault="00937B20" w:rsidP="001C7042">
      <w:pPr>
        <w:spacing w:line="276" w:lineRule="auto"/>
        <w:rPr>
          <w:rFonts w:ascii="Arial" w:hAnsi="Arial" w:cs="Arial"/>
          <w:sz w:val="22"/>
          <w:szCs w:val="22"/>
        </w:rPr>
      </w:pPr>
      <w:r w:rsidRPr="001C7042">
        <w:rPr>
          <w:rFonts w:ascii="Arial" w:hAnsi="Arial" w:cs="Arial"/>
          <w:sz w:val="22"/>
          <w:szCs w:val="22"/>
        </w:rPr>
        <w:t>To address the tidal basin approach in the MCD by including an additional para after the current §14:</w:t>
      </w:r>
    </w:p>
    <w:p w:rsidR="00937B20" w:rsidRPr="001C7042" w:rsidRDefault="00937B20" w:rsidP="001C7042">
      <w:pPr>
        <w:spacing w:line="276" w:lineRule="auto"/>
        <w:rPr>
          <w:rFonts w:ascii="Arial" w:hAnsi="Arial" w:cs="Arial"/>
          <w:sz w:val="22"/>
          <w:szCs w:val="22"/>
        </w:rPr>
      </w:pPr>
      <w:r w:rsidRPr="001C7042">
        <w:rPr>
          <w:rFonts w:ascii="Arial" w:hAnsi="Arial" w:cs="Arial"/>
          <w:sz w:val="22"/>
          <w:szCs w:val="22"/>
        </w:rPr>
        <w:t>“Aware of the potential of applying tidal basins in Wadden Sea policy and management, support the further elaboration of the tidal basin approach”</w:t>
      </w:r>
    </w:p>
    <w:p w:rsidR="00937B20" w:rsidRDefault="00937B20" w:rsidP="001C7042">
      <w:pPr>
        <w:spacing w:line="276" w:lineRule="auto"/>
        <w:rPr>
          <w:rFonts w:ascii="Arial" w:hAnsi="Arial" w:cs="Arial"/>
        </w:rPr>
      </w:pPr>
    </w:p>
    <w:p w:rsidR="00937B20" w:rsidRDefault="00937B20" w:rsidP="00937B20">
      <w:pPr>
        <w:rPr>
          <w:rFonts w:ascii="Arial" w:hAnsi="Arial" w:cs="Arial"/>
        </w:rPr>
      </w:pPr>
      <w:r>
        <w:rPr>
          <w:rFonts w:ascii="Arial" w:hAnsi="Arial" w:cs="Arial"/>
        </w:rPr>
        <w:br w:type="page"/>
      </w:r>
    </w:p>
    <w:p w:rsidR="00937B20" w:rsidRPr="00937B20" w:rsidRDefault="00937B20" w:rsidP="00937B20">
      <w:pPr>
        <w:rPr>
          <w:rFonts w:ascii="Arial" w:hAnsi="Arial" w:cs="Arial"/>
          <w:b/>
          <w:sz w:val="22"/>
          <w:szCs w:val="22"/>
        </w:rPr>
      </w:pPr>
      <w:r w:rsidRPr="00937B20">
        <w:rPr>
          <w:rFonts w:ascii="Arial" w:hAnsi="Arial" w:cs="Arial"/>
          <w:b/>
          <w:sz w:val="22"/>
          <w:szCs w:val="22"/>
        </w:rPr>
        <w:lastRenderedPageBreak/>
        <w:t>Wadden Sea Tidal Basins</w:t>
      </w:r>
    </w:p>
    <w:p w:rsidR="00937B20" w:rsidRDefault="00937B20" w:rsidP="00937B20">
      <w:pPr>
        <w:rPr>
          <w:rFonts w:ascii="Arial" w:hAnsi="Arial" w:cs="Arial"/>
          <w:b/>
        </w:rPr>
      </w:pPr>
    </w:p>
    <w:p w:rsidR="00937B20" w:rsidRPr="00AF2575" w:rsidRDefault="00937B20" w:rsidP="00937B20">
      <w:pPr>
        <w:rPr>
          <w:rFonts w:ascii="Arial" w:hAnsi="Arial" w:cs="Arial"/>
          <w:b/>
        </w:rPr>
      </w:pPr>
      <w:r w:rsidRPr="00AF2575">
        <w:rPr>
          <w:rFonts w:ascii="Arial" w:hAnsi="Arial" w:cs="Arial"/>
          <w:b/>
          <w:noProof/>
          <w:lang w:val="de-DE" w:eastAsia="de-DE"/>
        </w:rPr>
        <w:drawing>
          <wp:inline distT="0" distB="0" distL="0" distR="0" wp14:anchorId="5BE0BB77" wp14:editId="5784B2AC">
            <wp:extent cx="6452618" cy="4210050"/>
            <wp:effectExtent l="0" t="0" r="5715" b="0"/>
            <wp:docPr id="1454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10" name="Grafik 1"/>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53308" cy="4210500"/>
                    </a:xfrm>
                    <a:prstGeom prst="rect">
                      <a:avLst/>
                    </a:prstGeom>
                    <a:noFill/>
                    <a:ln>
                      <a:noFill/>
                    </a:ln>
                    <a:extLst/>
                  </pic:spPr>
                </pic:pic>
              </a:graphicData>
            </a:graphic>
          </wp:inline>
        </w:drawing>
      </w:r>
    </w:p>
    <w:p w:rsidR="00937B20" w:rsidRDefault="00937B20" w:rsidP="00937B20">
      <w:pPr>
        <w:rPr>
          <w:rFonts w:ascii="Arial" w:hAnsi="Arial" w:cs="Arial"/>
          <w:lang w:eastAsia="de-DE"/>
        </w:rPr>
      </w:pPr>
      <w:r>
        <w:rPr>
          <w:rFonts w:ascii="Arial" w:hAnsi="Arial" w:cs="Arial"/>
          <w:lang w:eastAsia="de-DE"/>
        </w:rPr>
        <w:br w:type="page"/>
      </w:r>
    </w:p>
    <w:p w:rsidR="00937B20" w:rsidRPr="00F071E0" w:rsidRDefault="00937B20" w:rsidP="00937B20">
      <w:pPr>
        <w:rPr>
          <w:rFonts w:ascii="Arial" w:hAnsi="Arial" w:cs="Arial"/>
          <w:b/>
        </w:rPr>
      </w:pPr>
      <w:r w:rsidRPr="00F071E0">
        <w:rPr>
          <w:rFonts w:ascii="Arial" w:hAnsi="Arial" w:cs="Arial"/>
          <w:b/>
        </w:rPr>
        <w:lastRenderedPageBreak/>
        <w:t>3. Implementation of the trilateral fish targets</w:t>
      </w:r>
    </w:p>
    <w:p w:rsidR="00937B20" w:rsidRPr="008F178A" w:rsidRDefault="00937B20" w:rsidP="00937B20">
      <w:pPr>
        <w:rPr>
          <w:rFonts w:ascii="Arial" w:hAnsi="Arial" w:cs="Arial"/>
          <w:b/>
        </w:rPr>
      </w:pPr>
    </w:p>
    <w:p w:rsidR="00937B20" w:rsidRPr="00937B20" w:rsidRDefault="00937B20" w:rsidP="001C7042">
      <w:pPr>
        <w:spacing w:line="276" w:lineRule="auto"/>
        <w:rPr>
          <w:rFonts w:ascii="Arial" w:hAnsi="Arial" w:cs="Arial"/>
          <w:b/>
          <w:sz w:val="22"/>
          <w:szCs w:val="22"/>
        </w:rPr>
      </w:pPr>
      <w:r w:rsidRPr="00937B20">
        <w:rPr>
          <w:rFonts w:ascii="Arial" w:hAnsi="Arial" w:cs="Arial"/>
          <w:b/>
          <w:sz w:val="22"/>
          <w:szCs w:val="22"/>
        </w:rPr>
        <w:t>Background</w:t>
      </w:r>
    </w:p>
    <w:p w:rsidR="00937B20" w:rsidRPr="00937B20" w:rsidRDefault="00937B20" w:rsidP="001C7042">
      <w:pPr>
        <w:spacing w:line="276" w:lineRule="auto"/>
        <w:rPr>
          <w:rFonts w:ascii="Arial" w:hAnsi="Arial" w:cs="Arial"/>
          <w:sz w:val="22"/>
          <w:szCs w:val="22"/>
        </w:rPr>
      </w:pPr>
      <w:r w:rsidRPr="00937B20">
        <w:rPr>
          <w:rFonts w:ascii="Arial" w:hAnsi="Arial" w:cs="Arial"/>
          <w:sz w:val="22"/>
          <w:szCs w:val="22"/>
        </w:rPr>
        <w:t>At the WSB-9 meeting it was announced that a background document on the implementation of the trilateral fish targets would be submitted to the WSB-10 meeting. Such a document is in preparation, pending input from German and Danish experts. In summary the document addresses the fact that fish populations in the Wadden Sea have changed dramatically in the past decades. Large predators have virtually disappeared whilst other species, such as anchovy, are more abundant. The function of the Wadden Sea as a spawning and nursery area for fish seems to have diminished and the passageway for migratory species is often limited. Objectives for fish are addressed in a number of national and EU regulations and frameworks (e.g. N2000, Water Framework Directive and Marine Framework Strategy) which are implemented in each of the three countries with corresponding national objectives, and monitoring and research programmes. However, many objectives are still highly abstract and despite the efforts, there is little improvement in fish populations. In order to (cost)effectively manage fish populations a comprehensive approach is needed whereby objectives, monitoring and research are harmonised across the trilateral area. The trilateral fish targets provide the framework within which this van be developed and whereby national institutes can work together to identify suitable indicators and to develop a management strategy for the achievement of those targets.  The TMAP Working Group Fish could play a leading role in this.</w:t>
      </w:r>
    </w:p>
    <w:p w:rsidR="00937B20" w:rsidRPr="00937B20" w:rsidRDefault="00937B20" w:rsidP="001C7042">
      <w:pPr>
        <w:spacing w:line="276" w:lineRule="auto"/>
        <w:rPr>
          <w:rFonts w:ascii="Arial" w:hAnsi="Arial" w:cs="Arial"/>
          <w:sz w:val="22"/>
          <w:szCs w:val="22"/>
        </w:rPr>
      </w:pPr>
    </w:p>
    <w:p w:rsidR="00937B20" w:rsidRPr="00937B20" w:rsidRDefault="00937B20" w:rsidP="001C7042">
      <w:pPr>
        <w:spacing w:line="276" w:lineRule="auto"/>
        <w:rPr>
          <w:rFonts w:ascii="Arial" w:hAnsi="Arial" w:cs="Arial"/>
          <w:b/>
          <w:sz w:val="22"/>
          <w:szCs w:val="22"/>
        </w:rPr>
      </w:pPr>
      <w:r w:rsidRPr="00937B20">
        <w:rPr>
          <w:rFonts w:ascii="Arial" w:hAnsi="Arial" w:cs="Arial"/>
          <w:b/>
          <w:sz w:val="22"/>
          <w:szCs w:val="22"/>
        </w:rPr>
        <w:t>Proposal</w:t>
      </w:r>
    </w:p>
    <w:p w:rsidR="00937B20" w:rsidRDefault="00937B20" w:rsidP="001C7042">
      <w:pPr>
        <w:spacing w:line="276" w:lineRule="auto"/>
        <w:rPr>
          <w:rFonts w:ascii="Arial" w:hAnsi="Arial" w:cs="Arial"/>
          <w:sz w:val="22"/>
          <w:szCs w:val="22"/>
        </w:rPr>
      </w:pPr>
      <w:r w:rsidRPr="00937B20">
        <w:rPr>
          <w:rFonts w:ascii="Arial" w:hAnsi="Arial" w:cs="Arial"/>
          <w:sz w:val="22"/>
          <w:szCs w:val="22"/>
        </w:rPr>
        <w:t xml:space="preserve">To include a paragraph on fish management under the MCD header “Nature conservation and integrated ecosystem management”: </w:t>
      </w:r>
    </w:p>
    <w:p w:rsidR="00937B20" w:rsidRPr="00937B20" w:rsidRDefault="00937B20" w:rsidP="001C7042">
      <w:pPr>
        <w:spacing w:line="276" w:lineRule="auto"/>
        <w:rPr>
          <w:rFonts w:ascii="Arial" w:hAnsi="Arial" w:cs="Arial"/>
          <w:sz w:val="22"/>
          <w:szCs w:val="22"/>
        </w:rPr>
      </w:pPr>
    </w:p>
    <w:p w:rsidR="00937B20" w:rsidRPr="00937B20" w:rsidRDefault="00937B20" w:rsidP="001C7042">
      <w:pPr>
        <w:spacing w:line="276" w:lineRule="auto"/>
        <w:rPr>
          <w:rFonts w:ascii="Arial" w:hAnsi="Arial" w:cs="Arial"/>
        </w:rPr>
      </w:pPr>
      <w:r>
        <w:rPr>
          <w:rFonts w:ascii="Arial" w:hAnsi="Arial" w:cs="Arial"/>
          <w:sz w:val="22"/>
          <w:szCs w:val="22"/>
        </w:rPr>
        <w:t>“</w:t>
      </w:r>
      <w:r w:rsidRPr="00937B20">
        <w:rPr>
          <w:rFonts w:ascii="Arial" w:hAnsi="Arial" w:cs="Arial"/>
          <w:sz w:val="22"/>
          <w:szCs w:val="22"/>
        </w:rPr>
        <w:t>To instruct the WSB to elaborate a trilateral management strategy for fish with a view to the implementation of the trilateral fish targets.</w:t>
      </w:r>
      <w:r>
        <w:rPr>
          <w:rFonts w:ascii="Arial" w:hAnsi="Arial" w:cs="Arial"/>
          <w:sz w:val="22"/>
          <w:szCs w:val="22"/>
        </w:rPr>
        <w:t>”</w:t>
      </w:r>
      <w:r>
        <w:rPr>
          <w:rFonts w:ascii="Arial" w:hAnsi="Arial" w:cs="Arial"/>
          <w:b/>
          <w:sz w:val="22"/>
          <w:szCs w:val="22"/>
        </w:rPr>
        <w:br w:type="page"/>
      </w:r>
    </w:p>
    <w:p w:rsidR="00937B20" w:rsidRPr="00937B20" w:rsidRDefault="00937B20" w:rsidP="00E42770">
      <w:pPr>
        <w:rPr>
          <w:rFonts w:ascii="Arial" w:hAnsi="Arial" w:cs="Arial"/>
          <w:b/>
        </w:rPr>
      </w:pPr>
      <w:r w:rsidRPr="00937B20">
        <w:rPr>
          <w:rFonts w:ascii="Arial" w:hAnsi="Arial" w:cs="Arial"/>
          <w:b/>
        </w:rPr>
        <w:lastRenderedPageBreak/>
        <w:t>4. Flyway Cooperation</w:t>
      </w:r>
    </w:p>
    <w:p w:rsidR="00937B20" w:rsidRDefault="00937B20" w:rsidP="00E42770">
      <w:pPr>
        <w:rPr>
          <w:rFonts w:ascii="Arial" w:hAnsi="Arial" w:cs="Arial"/>
          <w:b/>
          <w:sz w:val="22"/>
          <w:szCs w:val="22"/>
        </w:rPr>
      </w:pPr>
    </w:p>
    <w:p w:rsidR="00937B20" w:rsidRDefault="00937B20" w:rsidP="00E42770">
      <w:pPr>
        <w:rPr>
          <w:rFonts w:ascii="Arial" w:hAnsi="Arial" w:cs="Arial"/>
          <w:b/>
          <w:sz w:val="22"/>
          <w:szCs w:val="22"/>
        </w:rPr>
      </w:pPr>
    </w:p>
    <w:p w:rsidR="00937B20" w:rsidRDefault="00937B20" w:rsidP="00E42770">
      <w:pPr>
        <w:rPr>
          <w:rFonts w:ascii="Arial" w:hAnsi="Arial" w:cs="Arial"/>
          <w:b/>
          <w:sz w:val="22"/>
          <w:szCs w:val="22"/>
        </w:rPr>
      </w:pPr>
      <w:r>
        <w:rPr>
          <w:rFonts w:ascii="Arial" w:hAnsi="Arial" w:cs="Arial"/>
          <w:b/>
          <w:sz w:val="22"/>
          <w:szCs w:val="22"/>
        </w:rPr>
        <w:t>Amendments to the draft MCD (version June 2013), proposed by the WSFI advisory board</w:t>
      </w:r>
    </w:p>
    <w:p w:rsidR="00937B20" w:rsidRDefault="00937B20" w:rsidP="00E42770">
      <w:pPr>
        <w:rPr>
          <w:rFonts w:ascii="Arial" w:hAnsi="Arial" w:cs="Arial"/>
          <w:b/>
          <w:sz w:val="22"/>
          <w:szCs w:val="22"/>
        </w:rPr>
      </w:pPr>
    </w:p>
    <w:p w:rsidR="00937B20" w:rsidRDefault="00937B20" w:rsidP="00E42770">
      <w:pPr>
        <w:rPr>
          <w:rFonts w:ascii="Arial" w:hAnsi="Arial" w:cs="Arial"/>
          <w:b/>
          <w:sz w:val="22"/>
          <w:szCs w:val="22"/>
        </w:rPr>
      </w:pPr>
    </w:p>
    <w:p w:rsidR="00937B20" w:rsidRDefault="00937B20" w:rsidP="00E42770">
      <w:pPr>
        <w:rPr>
          <w:rFonts w:ascii="Arial" w:hAnsi="Arial" w:cs="Arial"/>
          <w:b/>
          <w:sz w:val="22"/>
          <w:szCs w:val="22"/>
        </w:rPr>
      </w:pPr>
    </w:p>
    <w:p w:rsidR="00E42770" w:rsidRDefault="00E42770" w:rsidP="00E42770">
      <w:pPr>
        <w:rPr>
          <w:rFonts w:ascii="Arial" w:hAnsi="Arial" w:cs="Arial"/>
          <w:b/>
          <w:sz w:val="22"/>
          <w:szCs w:val="22"/>
        </w:rPr>
      </w:pPr>
      <w:r w:rsidRPr="008F6795">
        <w:rPr>
          <w:rFonts w:ascii="Arial" w:hAnsi="Arial" w:cs="Arial"/>
          <w:b/>
          <w:sz w:val="22"/>
          <w:szCs w:val="22"/>
        </w:rPr>
        <w:t>Flyway Cooperation</w:t>
      </w:r>
    </w:p>
    <w:p w:rsidR="00E42770" w:rsidRPr="008F6795" w:rsidRDefault="00E42770" w:rsidP="00E42770">
      <w:pPr>
        <w:rPr>
          <w:rFonts w:ascii="Arial" w:hAnsi="Arial" w:cs="Arial"/>
          <w:b/>
          <w:sz w:val="22"/>
          <w:szCs w:val="22"/>
        </w:rPr>
      </w:pPr>
    </w:p>
    <w:p w:rsidR="00E42770" w:rsidRPr="008F6795" w:rsidRDefault="00E42770" w:rsidP="00E42770">
      <w:pPr>
        <w:numPr>
          <w:ilvl w:val="0"/>
          <w:numId w:val="1"/>
        </w:numPr>
        <w:rPr>
          <w:rFonts w:ascii="Arial" w:hAnsi="Arial" w:cs="Arial"/>
          <w:sz w:val="22"/>
          <w:szCs w:val="22"/>
        </w:rPr>
      </w:pPr>
      <w:r w:rsidRPr="008F6795">
        <w:rPr>
          <w:rFonts w:ascii="Arial" w:hAnsi="Arial" w:cs="Arial"/>
          <w:sz w:val="22"/>
          <w:szCs w:val="22"/>
        </w:rPr>
        <w:t>Acknowledge the global importance of the Wadden Sea for migratory bird populations being a key feature of the Wadden Sea World Heritage, noting with concern that many are in decline.</w:t>
      </w:r>
    </w:p>
    <w:p w:rsidR="00E42770" w:rsidRPr="008F6795" w:rsidRDefault="00E42770" w:rsidP="00E42770">
      <w:pPr>
        <w:ind w:left="426" w:hanging="426"/>
        <w:rPr>
          <w:rFonts w:ascii="Arial" w:hAnsi="Arial" w:cs="Arial"/>
          <w:sz w:val="22"/>
          <w:szCs w:val="22"/>
        </w:rPr>
      </w:pPr>
    </w:p>
    <w:p w:rsidR="00E42770" w:rsidRPr="008F6795" w:rsidRDefault="00E42770" w:rsidP="00E42770">
      <w:pPr>
        <w:numPr>
          <w:ilvl w:val="0"/>
          <w:numId w:val="1"/>
        </w:numPr>
        <w:tabs>
          <w:tab w:val="clear" w:pos="360"/>
        </w:tabs>
        <w:ind w:left="426" w:hanging="426"/>
        <w:rPr>
          <w:rFonts w:ascii="Arial" w:hAnsi="Arial" w:cs="Arial"/>
          <w:sz w:val="22"/>
          <w:szCs w:val="22"/>
        </w:rPr>
      </w:pPr>
      <w:r w:rsidRPr="008F6795">
        <w:rPr>
          <w:rFonts w:ascii="Arial" w:hAnsi="Arial" w:cs="Arial"/>
          <w:sz w:val="22"/>
          <w:szCs w:val="22"/>
        </w:rPr>
        <w:t>Appreciate the progress made within the Wadden Sea Flyway Initiative, e.g. consolidating a network for migratory bird conservation, including capacity building, monitoring, and developing status assessments at the flyway level, initiated in response to the decision of the World Heritage Committee to strengthen cooperation on management and research on the African Eurasian Flyways with relevant state parties.</w:t>
      </w:r>
    </w:p>
    <w:p w:rsidR="00E42770" w:rsidRPr="008F6795" w:rsidRDefault="00E42770" w:rsidP="00E42770">
      <w:pPr>
        <w:ind w:left="426"/>
        <w:rPr>
          <w:rFonts w:ascii="Arial" w:hAnsi="Arial" w:cs="Arial"/>
        </w:rPr>
      </w:pPr>
    </w:p>
    <w:p w:rsidR="00E42770" w:rsidRDefault="00E42770" w:rsidP="00E42770">
      <w:pPr>
        <w:numPr>
          <w:ilvl w:val="0"/>
          <w:numId w:val="1"/>
        </w:numPr>
        <w:tabs>
          <w:tab w:val="clear" w:pos="360"/>
        </w:tabs>
        <w:ind w:left="426" w:hanging="426"/>
        <w:rPr>
          <w:rFonts w:ascii="Arial" w:hAnsi="Arial" w:cs="Arial"/>
          <w:sz w:val="22"/>
          <w:szCs w:val="22"/>
        </w:rPr>
      </w:pPr>
      <w:r w:rsidRPr="008F6795">
        <w:rPr>
          <w:rFonts w:ascii="Arial" w:hAnsi="Arial" w:cs="Arial"/>
          <w:sz w:val="22"/>
          <w:szCs w:val="22"/>
        </w:rPr>
        <w:t xml:space="preserve">Agree to continue and </w:t>
      </w:r>
      <w:del w:id="1" w:author="Gerold Lüerßen" w:date="2013-11-29T10:19:00Z">
        <w:r w:rsidRPr="008F6795" w:rsidDel="00E42770">
          <w:rPr>
            <w:rFonts w:ascii="Arial" w:hAnsi="Arial" w:cs="Arial"/>
            <w:sz w:val="22"/>
            <w:szCs w:val="22"/>
          </w:rPr>
          <w:delText xml:space="preserve">where necessary </w:delText>
        </w:r>
      </w:del>
      <w:r w:rsidRPr="008F6795">
        <w:rPr>
          <w:rFonts w:ascii="Arial" w:hAnsi="Arial" w:cs="Arial"/>
          <w:sz w:val="22"/>
          <w:szCs w:val="22"/>
        </w:rPr>
        <w:t>expand the cooperation on management and research along the</w:t>
      </w:r>
      <w:ins w:id="2" w:author="Gerold Lüerßen" w:date="2013-11-29T10:18:00Z">
        <w:r>
          <w:rPr>
            <w:rFonts w:ascii="Arial" w:hAnsi="Arial" w:cs="Arial"/>
            <w:sz w:val="22"/>
            <w:szCs w:val="22"/>
          </w:rPr>
          <w:t xml:space="preserve"> entire</w:t>
        </w:r>
      </w:ins>
      <w:r w:rsidRPr="008F6795">
        <w:rPr>
          <w:rFonts w:ascii="Arial" w:hAnsi="Arial" w:cs="Arial"/>
          <w:sz w:val="22"/>
          <w:szCs w:val="22"/>
        </w:rPr>
        <w:t xml:space="preserve"> East Atlantic Flyway as outlined in the vision </w:t>
      </w:r>
      <w:del w:id="3" w:author="Gerold Lüerßen" w:date="2013-11-29T10:18:00Z">
        <w:r w:rsidRPr="008F6795" w:rsidDel="00E42770">
          <w:rPr>
            <w:rFonts w:ascii="Arial" w:hAnsi="Arial" w:cs="Arial"/>
            <w:sz w:val="22"/>
            <w:szCs w:val="22"/>
          </w:rPr>
          <w:delText xml:space="preserve">and action plan </w:delText>
        </w:r>
      </w:del>
      <w:r w:rsidRPr="008F6795">
        <w:rPr>
          <w:rFonts w:ascii="Arial" w:hAnsi="Arial" w:cs="Arial"/>
          <w:sz w:val="22"/>
          <w:szCs w:val="22"/>
        </w:rPr>
        <w:t>in Annex 3, shared by relevant governmental and non-governmental organisations.</w:t>
      </w:r>
    </w:p>
    <w:p w:rsidR="00937B20" w:rsidRDefault="00937B20" w:rsidP="00937B20">
      <w:pPr>
        <w:pStyle w:val="Listenabsatz"/>
        <w:rPr>
          <w:rFonts w:ascii="Arial" w:hAnsi="Arial" w:cs="Arial"/>
          <w:sz w:val="22"/>
          <w:szCs w:val="22"/>
        </w:rPr>
      </w:pPr>
    </w:p>
    <w:p w:rsidR="00937B20" w:rsidRDefault="00937B20">
      <w:pPr>
        <w:spacing w:after="200" w:line="276" w:lineRule="auto"/>
        <w:rPr>
          <w:rFonts w:ascii="Arial" w:hAnsi="Arial" w:cs="Arial"/>
          <w:sz w:val="22"/>
          <w:szCs w:val="22"/>
        </w:rPr>
      </w:pPr>
      <w:r>
        <w:rPr>
          <w:rFonts w:ascii="Arial" w:hAnsi="Arial" w:cs="Arial"/>
          <w:sz w:val="22"/>
          <w:szCs w:val="22"/>
        </w:rPr>
        <w:br w:type="page"/>
      </w:r>
    </w:p>
    <w:p w:rsidR="00937B20" w:rsidRPr="00937B20" w:rsidRDefault="00937B20" w:rsidP="00937B20">
      <w:pPr>
        <w:rPr>
          <w:rFonts w:ascii="Arial" w:hAnsi="Arial" w:cs="Arial"/>
          <w:b/>
        </w:rPr>
      </w:pPr>
      <w:r w:rsidRPr="00937B20">
        <w:rPr>
          <w:rFonts w:ascii="Arial" w:hAnsi="Arial" w:cs="Arial"/>
          <w:b/>
        </w:rPr>
        <w:lastRenderedPageBreak/>
        <w:t>5. Breeding birds</w:t>
      </w:r>
    </w:p>
    <w:p w:rsidR="00937B20" w:rsidRDefault="00937B20" w:rsidP="00937B20">
      <w:pPr>
        <w:ind w:left="426"/>
        <w:rPr>
          <w:rFonts w:ascii="Arial" w:hAnsi="Arial" w:cs="Arial"/>
          <w:sz w:val="22"/>
          <w:szCs w:val="22"/>
        </w:rPr>
      </w:pPr>
    </w:p>
    <w:p w:rsidR="00937B20" w:rsidRDefault="00937B20" w:rsidP="00937B20">
      <w:pPr>
        <w:ind w:left="426"/>
        <w:rPr>
          <w:rFonts w:ascii="Arial" w:hAnsi="Arial" w:cs="Arial"/>
          <w:sz w:val="22"/>
          <w:szCs w:val="22"/>
        </w:rPr>
      </w:pPr>
    </w:p>
    <w:p w:rsidR="00937B20" w:rsidRPr="008F6795" w:rsidRDefault="00937B20" w:rsidP="00937B20">
      <w:pPr>
        <w:rPr>
          <w:rFonts w:ascii="Arial" w:hAnsi="Arial" w:cs="Arial"/>
          <w:sz w:val="22"/>
          <w:szCs w:val="22"/>
        </w:rPr>
      </w:pPr>
      <w:r>
        <w:rPr>
          <w:rFonts w:ascii="Arial" w:hAnsi="Arial" w:cs="Arial"/>
          <w:b/>
          <w:sz w:val="22"/>
          <w:szCs w:val="22"/>
        </w:rPr>
        <w:t>Amendments to the draft MCD (version June 2013), proposed by the JMBB expert group</w:t>
      </w:r>
    </w:p>
    <w:p w:rsidR="00E42770" w:rsidRDefault="00E42770" w:rsidP="00E42770"/>
    <w:p w:rsidR="00E42770" w:rsidRDefault="00E42770" w:rsidP="00E42770"/>
    <w:p w:rsidR="00E42770" w:rsidRDefault="00E42770" w:rsidP="00E42770"/>
    <w:p w:rsidR="00E42770" w:rsidRDefault="00E42770" w:rsidP="00E42770">
      <w:pPr>
        <w:tabs>
          <w:tab w:val="num" w:pos="360"/>
        </w:tabs>
        <w:rPr>
          <w:rFonts w:ascii="Arial" w:hAnsi="Arial" w:cs="Arial"/>
          <w:sz w:val="22"/>
          <w:szCs w:val="22"/>
          <w:lang w:val="en-GB"/>
        </w:rPr>
      </w:pPr>
      <w:r>
        <w:rPr>
          <w:rFonts w:ascii="Arial" w:hAnsi="Arial" w:cs="Arial"/>
          <w:b/>
          <w:sz w:val="22"/>
          <w:szCs w:val="22"/>
          <w:lang w:val="en-GB"/>
        </w:rPr>
        <w:t>Breeding Birds</w:t>
      </w:r>
      <w:r>
        <w:rPr>
          <w:rFonts w:ascii="Arial" w:hAnsi="Arial" w:cs="Arial"/>
          <w:b/>
          <w:sz w:val="22"/>
          <w:szCs w:val="22"/>
        </w:rPr>
        <w:t xml:space="preserve"> </w:t>
      </w:r>
    </w:p>
    <w:p w:rsidR="00E42770" w:rsidRDefault="00E42770" w:rsidP="00E42770">
      <w:pPr>
        <w:tabs>
          <w:tab w:val="num" w:pos="360"/>
        </w:tabs>
        <w:rPr>
          <w:rFonts w:ascii="Arial" w:hAnsi="Arial" w:cs="Arial"/>
          <w:sz w:val="22"/>
          <w:szCs w:val="22"/>
          <w:lang w:val="en-GB"/>
        </w:rPr>
      </w:pPr>
    </w:p>
    <w:p w:rsidR="00E42770" w:rsidRDefault="00E42770" w:rsidP="00E42770">
      <w:pPr>
        <w:numPr>
          <w:ilvl w:val="0"/>
          <w:numId w:val="2"/>
        </w:numPr>
        <w:rPr>
          <w:rFonts w:ascii="Arial" w:hAnsi="Arial" w:cs="Arial"/>
          <w:sz w:val="22"/>
          <w:szCs w:val="22"/>
          <w:lang w:val="en-GB"/>
        </w:rPr>
      </w:pPr>
      <w:r w:rsidRPr="00551CD4">
        <w:rPr>
          <w:rFonts w:ascii="Arial" w:hAnsi="Arial" w:cs="Arial"/>
          <w:b/>
          <w:sz w:val="22"/>
          <w:szCs w:val="22"/>
          <w:lang w:val="en-GB"/>
        </w:rPr>
        <w:t>Concerned</w:t>
      </w:r>
      <w:r w:rsidRPr="00882165">
        <w:rPr>
          <w:rFonts w:ascii="Arial" w:hAnsi="Arial" w:cs="Arial"/>
          <w:sz w:val="22"/>
          <w:szCs w:val="22"/>
          <w:lang w:val="en-GB"/>
        </w:rPr>
        <w:t xml:space="preserve"> </w:t>
      </w:r>
      <w:r>
        <w:rPr>
          <w:rFonts w:ascii="Arial" w:hAnsi="Arial" w:cs="Arial"/>
          <w:sz w:val="22"/>
          <w:szCs w:val="22"/>
          <w:lang w:val="en-GB"/>
        </w:rPr>
        <w:t>about</w:t>
      </w:r>
      <w:r w:rsidRPr="00882165">
        <w:rPr>
          <w:rFonts w:ascii="Arial" w:hAnsi="Arial" w:cs="Arial"/>
          <w:sz w:val="22"/>
          <w:szCs w:val="22"/>
          <w:lang w:val="en-GB"/>
        </w:rPr>
        <w:t xml:space="preserve"> the persistent decrease of breeding bird </w:t>
      </w:r>
      <w:r>
        <w:rPr>
          <w:rFonts w:ascii="Arial" w:hAnsi="Arial" w:cs="Arial"/>
          <w:sz w:val="22"/>
          <w:szCs w:val="22"/>
          <w:lang w:val="en-GB"/>
        </w:rPr>
        <w:t>populations</w:t>
      </w:r>
      <w:r w:rsidRPr="00882165">
        <w:rPr>
          <w:rFonts w:ascii="Arial" w:hAnsi="Arial" w:cs="Arial"/>
          <w:sz w:val="22"/>
          <w:szCs w:val="22"/>
          <w:lang w:val="en-GB"/>
        </w:rPr>
        <w:t xml:space="preserve"> in the Wadden Sea, </w:t>
      </w:r>
      <w:del w:id="4" w:author="Gerold Lüerßen" w:date="2013-11-29T10:19:00Z">
        <w:r w:rsidRPr="00882165" w:rsidDel="00E42770">
          <w:rPr>
            <w:rFonts w:ascii="Arial" w:hAnsi="Arial" w:cs="Arial"/>
            <w:sz w:val="22"/>
            <w:szCs w:val="22"/>
            <w:lang w:val="en-GB"/>
          </w:rPr>
          <w:delText>caused mainly</w:delText>
        </w:r>
      </w:del>
      <w:ins w:id="5" w:author="Gerold Lüerßen" w:date="2013-11-29T10:19:00Z">
        <w:r>
          <w:rPr>
            <w:rFonts w:ascii="Arial" w:hAnsi="Arial" w:cs="Arial"/>
            <w:sz w:val="22"/>
            <w:szCs w:val="22"/>
            <w:lang w:val="en-GB"/>
          </w:rPr>
          <w:t>driven</w:t>
        </w:r>
      </w:ins>
      <w:r w:rsidRPr="00882165">
        <w:rPr>
          <w:rFonts w:ascii="Arial" w:hAnsi="Arial" w:cs="Arial"/>
          <w:sz w:val="22"/>
          <w:szCs w:val="22"/>
          <w:lang w:val="en-GB"/>
        </w:rPr>
        <w:t xml:space="preserve"> by low breeding success</w:t>
      </w:r>
      <w:ins w:id="6" w:author="Gerold Lüerßen" w:date="2013-11-29T10:20:00Z">
        <w:r>
          <w:rPr>
            <w:rFonts w:ascii="Arial" w:hAnsi="Arial" w:cs="Arial"/>
            <w:sz w:val="22"/>
            <w:szCs w:val="22"/>
            <w:lang w:val="en-GB"/>
          </w:rPr>
          <w:t xml:space="preserve">, caused by increased predation, food shortage and habitat </w:t>
        </w:r>
      </w:ins>
      <w:ins w:id="7" w:author="Gerold Lüerßen" w:date="2013-11-29T10:21:00Z">
        <w:r w:rsidRPr="00E42770">
          <w:rPr>
            <w:rFonts w:ascii="Arial" w:hAnsi="Arial" w:cs="Arial"/>
            <w:sz w:val="22"/>
            <w:szCs w:val="22"/>
            <w:lang w:val="en-GB"/>
          </w:rPr>
          <w:t>deterioration</w:t>
        </w:r>
      </w:ins>
      <w:r w:rsidRPr="00882165">
        <w:rPr>
          <w:rFonts w:ascii="Arial" w:hAnsi="Arial" w:cs="Arial"/>
          <w:sz w:val="22"/>
          <w:szCs w:val="22"/>
          <w:lang w:val="en-GB"/>
        </w:rPr>
        <w:t>.</w:t>
      </w:r>
    </w:p>
    <w:p w:rsidR="00E42770" w:rsidRDefault="00E42770" w:rsidP="00E42770">
      <w:pPr>
        <w:ind w:left="360"/>
        <w:rPr>
          <w:rFonts w:ascii="Arial" w:hAnsi="Arial" w:cs="Arial"/>
          <w:sz w:val="22"/>
          <w:szCs w:val="22"/>
          <w:lang w:val="en-GB"/>
        </w:rPr>
      </w:pPr>
    </w:p>
    <w:p w:rsidR="004B3780" w:rsidRPr="00E42770" w:rsidRDefault="00E42770" w:rsidP="00E42770">
      <w:pPr>
        <w:numPr>
          <w:ilvl w:val="0"/>
          <w:numId w:val="2"/>
        </w:numPr>
        <w:rPr>
          <w:rFonts w:ascii="Arial" w:hAnsi="Arial" w:cs="Arial"/>
          <w:sz w:val="22"/>
          <w:szCs w:val="22"/>
          <w:lang w:val="en-GB"/>
        </w:rPr>
      </w:pPr>
      <w:r w:rsidRPr="00E42770">
        <w:rPr>
          <w:rFonts w:ascii="Arial" w:hAnsi="Arial" w:cs="Arial"/>
          <w:b/>
          <w:sz w:val="22"/>
          <w:szCs w:val="22"/>
          <w:lang w:val="en-GB"/>
        </w:rPr>
        <w:t>Instruct</w:t>
      </w:r>
      <w:r w:rsidRPr="00E42770">
        <w:rPr>
          <w:rFonts w:ascii="Arial" w:hAnsi="Arial" w:cs="Arial"/>
          <w:sz w:val="22"/>
          <w:szCs w:val="22"/>
          <w:lang w:val="en-GB"/>
        </w:rPr>
        <w:t xml:space="preserve"> the WSB to develop and implement a trilateral Action Plan on improving conditions for breeding birds.</w:t>
      </w:r>
    </w:p>
    <w:sectPr w:rsidR="004B3780" w:rsidRPr="00E42770" w:rsidSect="00203BC7">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E17" w:rsidRDefault="001E6E17" w:rsidP="001E6E17">
      <w:r>
        <w:separator/>
      </w:r>
    </w:p>
  </w:endnote>
  <w:endnote w:type="continuationSeparator" w:id="0">
    <w:p w:rsidR="001E6E17" w:rsidRDefault="001E6E17" w:rsidP="001E6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BAD" w:rsidRDefault="00852BA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BAD" w:rsidRDefault="00852BA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BAD" w:rsidRDefault="00852BA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E17" w:rsidRDefault="001E6E17" w:rsidP="001E6E17">
      <w:r>
        <w:separator/>
      </w:r>
    </w:p>
  </w:footnote>
  <w:footnote w:type="continuationSeparator" w:id="0">
    <w:p w:rsidR="001E6E17" w:rsidRDefault="001E6E17" w:rsidP="001E6E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BAD" w:rsidRDefault="00852BA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E17" w:rsidRPr="001E6E17" w:rsidRDefault="001E6E17">
    <w:pPr>
      <w:pStyle w:val="Kopfzeile"/>
      <w:rPr>
        <w:rFonts w:ascii="Arial" w:hAnsi="Arial" w:cs="Arial"/>
        <w:sz w:val="18"/>
        <w:szCs w:val="18"/>
      </w:rPr>
    </w:pPr>
    <w:r w:rsidRPr="001E6E17">
      <w:rPr>
        <w:rFonts w:ascii="Arial" w:hAnsi="Arial" w:cs="Arial"/>
        <w:sz w:val="18"/>
        <w:szCs w:val="18"/>
      </w:rPr>
      <w:t>WSB-10-5-</w:t>
    </w:r>
    <w:r w:rsidR="00852BAD">
      <w:rPr>
        <w:rFonts w:ascii="Arial" w:hAnsi="Arial" w:cs="Arial"/>
        <w:sz w:val="18"/>
        <w:szCs w:val="18"/>
      </w:rPr>
      <w:t>1</w:t>
    </w:r>
    <w:r w:rsidRPr="001E6E17">
      <w:rPr>
        <w:rFonts w:ascii="Arial" w:hAnsi="Arial" w:cs="Arial"/>
        <w:sz w:val="18"/>
        <w:szCs w:val="18"/>
      </w:rPr>
      <w:t xml:space="preserve"> Business plan</w:t>
    </w:r>
    <w:r w:rsidRPr="001E6E17">
      <w:rPr>
        <w:rFonts w:ascii="Arial" w:hAnsi="Arial" w:cs="Arial"/>
        <w:sz w:val="18"/>
        <w:szCs w:val="18"/>
      </w:rPr>
      <w:tab/>
    </w:r>
    <w:r w:rsidRPr="001E6E17">
      <w:rPr>
        <w:rFonts w:ascii="Arial" w:hAnsi="Arial" w:cs="Arial"/>
        <w:sz w:val="18"/>
        <w:szCs w:val="18"/>
      </w:rPr>
      <w:tab/>
    </w:r>
    <w:r w:rsidRPr="001E6E17">
      <w:rPr>
        <w:rFonts w:ascii="Arial" w:hAnsi="Arial" w:cs="Arial"/>
        <w:sz w:val="18"/>
        <w:szCs w:val="18"/>
      </w:rPr>
      <w:fldChar w:fldCharType="begin"/>
    </w:r>
    <w:r w:rsidRPr="001E6E17">
      <w:rPr>
        <w:rFonts w:ascii="Arial" w:hAnsi="Arial" w:cs="Arial"/>
        <w:sz w:val="18"/>
        <w:szCs w:val="18"/>
      </w:rPr>
      <w:instrText>PAGE   \* MERGEFORMAT</w:instrText>
    </w:r>
    <w:r w:rsidRPr="001E6E17">
      <w:rPr>
        <w:rFonts w:ascii="Arial" w:hAnsi="Arial" w:cs="Arial"/>
        <w:sz w:val="18"/>
        <w:szCs w:val="18"/>
      </w:rPr>
      <w:fldChar w:fldCharType="separate"/>
    </w:r>
    <w:r w:rsidR="009E1EB0" w:rsidRPr="009E1EB0">
      <w:rPr>
        <w:rFonts w:ascii="Arial" w:hAnsi="Arial" w:cs="Arial"/>
        <w:noProof/>
        <w:sz w:val="18"/>
        <w:szCs w:val="18"/>
        <w:lang w:val="de-DE"/>
      </w:rPr>
      <w:t>9</w:t>
    </w:r>
    <w:r w:rsidRPr="001E6E17">
      <w:rPr>
        <w:rFonts w:ascii="Arial" w:hAnsi="Arial" w:cs="Arial"/>
        <w:sz w:val="18"/>
        <w:szCs w:val="18"/>
      </w:rPr>
      <w:fldChar w:fldCharType="end"/>
    </w:r>
  </w:p>
  <w:p w:rsidR="001E6E17" w:rsidRDefault="001E6E1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BAD" w:rsidRDefault="00852BA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159D2"/>
    <w:multiLevelType w:val="hybridMultilevel"/>
    <w:tmpl w:val="5198A62A"/>
    <w:lvl w:ilvl="0" w:tplc="0282B226">
      <w:start w:val="10"/>
      <w:numFmt w:val="decimal"/>
      <w:lvlText w:val="%1."/>
      <w:lvlJc w:val="left"/>
      <w:pPr>
        <w:tabs>
          <w:tab w:val="num" w:pos="360"/>
        </w:tabs>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AA82D2F"/>
    <w:multiLevelType w:val="hybridMultilevel"/>
    <w:tmpl w:val="1BA4BD92"/>
    <w:lvl w:ilvl="0" w:tplc="19201F4A">
      <w:start w:val="27"/>
      <w:numFmt w:val="decimal"/>
      <w:lvlText w:val="%1."/>
      <w:lvlJc w:val="left"/>
      <w:pPr>
        <w:tabs>
          <w:tab w:val="num" w:pos="360"/>
        </w:tabs>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87D3470"/>
    <w:multiLevelType w:val="hybridMultilevel"/>
    <w:tmpl w:val="C0CE40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61e5c0d1-a178-48cf-a57c-2dedd5e6df05"/>
  </w:docVars>
  <w:rsids>
    <w:rsidRoot w:val="00E42770"/>
    <w:rsid w:val="001C7042"/>
    <w:rsid w:val="001E6E17"/>
    <w:rsid w:val="00203BC7"/>
    <w:rsid w:val="00437714"/>
    <w:rsid w:val="004B3780"/>
    <w:rsid w:val="005E0E97"/>
    <w:rsid w:val="007B5AD5"/>
    <w:rsid w:val="00852BAD"/>
    <w:rsid w:val="00925E29"/>
    <w:rsid w:val="00937B20"/>
    <w:rsid w:val="009E1EB0"/>
    <w:rsid w:val="00C159DF"/>
    <w:rsid w:val="00E427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2770"/>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42770"/>
    <w:pPr>
      <w:ind w:left="708"/>
    </w:pPr>
  </w:style>
  <w:style w:type="paragraph" w:styleId="Sprechblasentext">
    <w:name w:val="Balloon Text"/>
    <w:basedOn w:val="Standard"/>
    <w:link w:val="SprechblasentextZchn"/>
    <w:uiPriority w:val="99"/>
    <w:semiHidden/>
    <w:unhideWhenUsed/>
    <w:rsid w:val="00937B2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37B20"/>
    <w:rPr>
      <w:rFonts w:ascii="Tahoma" w:eastAsia="Times New Roman" w:hAnsi="Tahoma" w:cs="Tahoma"/>
      <w:sz w:val="16"/>
      <w:szCs w:val="16"/>
      <w:lang w:val="en-US"/>
    </w:rPr>
  </w:style>
  <w:style w:type="paragraph" w:styleId="Kopfzeile">
    <w:name w:val="header"/>
    <w:basedOn w:val="Standard"/>
    <w:link w:val="KopfzeileZchn"/>
    <w:uiPriority w:val="99"/>
    <w:rsid w:val="00C159DF"/>
    <w:pPr>
      <w:tabs>
        <w:tab w:val="center" w:pos="4703"/>
        <w:tab w:val="right" w:pos="9406"/>
      </w:tabs>
    </w:pPr>
  </w:style>
  <w:style w:type="character" w:customStyle="1" w:styleId="KopfzeileZchn">
    <w:name w:val="Kopfzeile Zchn"/>
    <w:basedOn w:val="Absatz-Standardschriftart"/>
    <w:link w:val="Kopfzeile"/>
    <w:uiPriority w:val="99"/>
    <w:rsid w:val="00C159DF"/>
    <w:rPr>
      <w:rFonts w:ascii="Times New Roman" w:eastAsia="Times New Roman" w:hAnsi="Times New Roman" w:cs="Times New Roman"/>
      <w:sz w:val="24"/>
      <w:szCs w:val="24"/>
      <w:lang w:val="en-US"/>
    </w:rPr>
  </w:style>
  <w:style w:type="paragraph" w:styleId="Textkrper">
    <w:name w:val="Body Text"/>
    <w:basedOn w:val="Standard"/>
    <w:link w:val="TextkrperZchn"/>
    <w:rsid w:val="00C159DF"/>
    <w:rPr>
      <w:rFonts w:ascii="Arial" w:hAnsi="Arial" w:cs="Arial"/>
      <w:sz w:val="20"/>
      <w:lang w:eastAsia="de-DE"/>
    </w:rPr>
  </w:style>
  <w:style w:type="character" w:customStyle="1" w:styleId="TextkrperZchn">
    <w:name w:val="Textkörper Zchn"/>
    <w:basedOn w:val="Absatz-Standardschriftart"/>
    <w:link w:val="Textkrper"/>
    <w:rsid w:val="00C159DF"/>
    <w:rPr>
      <w:rFonts w:ascii="Arial" w:eastAsia="Times New Roman" w:hAnsi="Arial" w:cs="Arial"/>
      <w:sz w:val="20"/>
      <w:szCs w:val="24"/>
      <w:lang w:val="en-US" w:eastAsia="de-DE"/>
    </w:rPr>
  </w:style>
  <w:style w:type="paragraph" w:styleId="Fuzeile">
    <w:name w:val="footer"/>
    <w:basedOn w:val="Standard"/>
    <w:link w:val="FuzeileZchn"/>
    <w:uiPriority w:val="99"/>
    <w:unhideWhenUsed/>
    <w:rsid w:val="001E6E17"/>
    <w:pPr>
      <w:tabs>
        <w:tab w:val="center" w:pos="4536"/>
        <w:tab w:val="right" w:pos="9072"/>
      </w:tabs>
    </w:pPr>
  </w:style>
  <w:style w:type="character" w:customStyle="1" w:styleId="FuzeileZchn">
    <w:name w:val="Fußzeile Zchn"/>
    <w:basedOn w:val="Absatz-Standardschriftart"/>
    <w:link w:val="Fuzeile"/>
    <w:uiPriority w:val="99"/>
    <w:rsid w:val="001E6E17"/>
    <w:rPr>
      <w:rFonts w:ascii="Times New Roman" w:eastAsia="Times New Roman" w:hAnsi="Times New Roman" w:cs="Times New Roman"/>
      <w:sz w:val="24"/>
      <w:szCs w:val="24"/>
      <w:lang w:val="en-US"/>
    </w:rPr>
  </w:style>
  <w:style w:type="table" w:styleId="Tabellenraster">
    <w:name w:val="Table Grid"/>
    <w:basedOn w:val="NormaleTabelle"/>
    <w:uiPriority w:val="59"/>
    <w:rsid w:val="00203B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2770"/>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42770"/>
    <w:pPr>
      <w:ind w:left="708"/>
    </w:pPr>
  </w:style>
  <w:style w:type="paragraph" w:styleId="Sprechblasentext">
    <w:name w:val="Balloon Text"/>
    <w:basedOn w:val="Standard"/>
    <w:link w:val="SprechblasentextZchn"/>
    <w:uiPriority w:val="99"/>
    <w:semiHidden/>
    <w:unhideWhenUsed/>
    <w:rsid w:val="00937B2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37B20"/>
    <w:rPr>
      <w:rFonts w:ascii="Tahoma" w:eastAsia="Times New Roman" w:hAnsi="Tahoma" w:cs="Tahoma"/>
      <w:sz w:val="16"/>
      <w:szCs w:val="16"/>
      <w:lang w:val="en-US"/>
    </w:rPr>
  </w:style>
  <w:style w:type="paragraph" w:styleId="Kopfzeile">
    <w:name w:val="header"/>
    <w:basedOn w:val="Standard"/>
    <w:link w:val="KopfzeileZchn"/>
    <w:uiPriority w:val="99"/>
    <w:rsid w:val="00C159DF"/>
    <w:pPr>
      <w:tabs>
        <w:tab w:val="center" w:pos="4703"/>
        <w:tab w:val="right" w:pos="9406"/>
      </w:tabs>
    </w:pPr>
  </w:style>
  <w:style w:type="character" w:customStyle="1" w:styleId="KopfzeileZchn">
    <w:name w:val="Kopfzeile Zchn"/>
    <w:basedOn w:val="Absatz-Standardschriftart"/>
    <w:link w:val="Kopfzeile"/>
    <w:uiPriority w:val="99"/>
    <w:rsid w:val="00C159DF"/>
    <w:rPr>
      <w:rFonts w:ascii="Times New Roman" w:eastAsia="Times New Roman" w:hAnsi="Times New Roman" w:cs="Times New Roman"/>
      <w:sz w:val="24"/>
      <w:szCs w:val="24"/>
      <w:lang w:val="en-US"/>
    </w:rPr>
  </w:style>
  <w:style w:type="paragraph" w:styleId="Textkrper">
    <w:name w:val="Body Text"/>
    <w:basedOn w:val="Standard"/>
    <w:link w:val="TextkrperZchn"/>
    <w:rsid w:val="00C159DF"/>
    <w:rPr>
      <w:rFonts w:ascii="Arial" w:hAnsi="Arial" w:cs="Arial"/>
      <w:sz w:val="20"/>
      <w:lang w:eastAsia="de-DE"/>
    </w:rPr>
  </w:style>
  <w:style w:type="character" w:customStyle="1" w:styleId="TextkrperZchn">
    <w:name w:val="Textkörper Zchn"/>
    <w:basedOn w:val="Absatz-Standardschriftart"/>
    <w:link w:val="Textkrper"/>
    <w:rsid w:val="00C159DF"/>
    <w:rPr>
      <w:rFonts w:ascii="Arial" w:eastAsia="Times New Roman" w:hAnsi="Arial" w:cs="Arial"/>
      <w:sz w:val="20"/>
      <w:szCs w:val="24"/>
      <w:lang w:val="en-US" w:eastAsia="de-DE"/>
    </w:rPr>
  </w:style>
  <w:style w:type="paragraph" w:styleId="Fuzeile">
    <w:name w:val="footer"/>
    <w:basedOn w:val="Standard"/>
    <w:link w:val="FuzeileZchn"/>
    <w:uiPriority w:val="99"/>
    <w:unhideWhenUsed/>
    <w:rsid w:val="001E6E17"/>
    <w:pPr>
      <w:tabs>
        <w:tab w:val="center" w:pos="4536"/>
        <w:tab w:val="right" w:pos="9072"/>
      </w:tabs>
    </w:pPr>
  </w:style>
  <w:style w:type="character" w:customStyle="1" w:styleId="FuzeileZchn">
    <w:name w:val="Fußzeile Zchn"/>
    <w:basedOn w:val="Absatz-Standardschriftart"/>
    <w:link w:val="Fuzeile"/>
    <w:uiPriority w:val="99"/>
    <w:rsid w:val="001E6E17"/>
    <w:rPr>
      <w:rFonts w:ascii="Times New Roman" w:eastAsia="Times New Roman" w:hAnsi="Times New Roman" w:cs="Times New Roman"/>
      <w:sz w:val="24"/>
      <w:szCs w:val="24"/>
      <w:lang w:val="en-US"/>
    </w:rPr>
  </w:style>
  <w:style w:type="table" w:styleId="Tabellenraster">
    <w:name w:val="Table Grid"/>
    <w:basedOn w:val="NormaleTabelle"/>
    <w:uiPriority w:val="59"/>
    <w:rsid w:val="00203B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05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AFCCB-5F9C-4360-A47D-EBD68E577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1264</Words>
  <Characters>7968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Gerold Lüerßen</dc:creator>
  <cp:lastModifiedBy>Simone Goth</cp:lastModifiedBy>
  <cp:revision>11</cp:revision>
  <cp:lastPrinted>2013-12-05T13:33:00Z</cp:lastPrinted>
  <dcterms:created xsi:type="dcterms:W3CDTF">2013-12-04T14:13:00Z</dcterms:created>
  <dcterms:modified xsi:type="dcterms:W3CDTF">2013-12-05T13:33:00Z</dcterms:modified>
</cp:coreProperties>
</file>